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C28" w:rsidRPr="00300E4A" w:rsidRDefault="005E6AEB" w:rsidP="00F35C28">
      <w:pPr>
        <w:pStyle w:val="Titre"/>
        <w:spacing w:line="360" w:lineRule="auto"/>
        <w:rPr>
          <w:rFonts w:asciiTheme="minorHAnsi" w:hAnsiTheme="minorHAnsi"/>
          <w:lang w:val="fr-FR"/>
        </w:rPr>
      </w:pPr>
      <w:r>
        <w:rPr>
          <w:rFonts w:asciiTheme="minorHAnsi" w:hAnsiTheme="minorHAnsi"/>
          <w:lang w:val="fr-FR"/>
        </w:rPr>
        <w:t>La responsabilité mutuelle,</w:t>
      </w:r>
      <w:r w:rsidR="00300E4A" w:rsidRPr="00300E4A">
        <w:rPr>
          <w:rFonts w:asciiTheme="minorHAnsi" w:hAnsiTheme="minorHAnsi"/>
          <w:lang w:val="fr-FR"/>
        </w:rPr>
        <w:br/>
        <w:t xml:space="preserve">Alignement des </w:t>
      </w:r>
      <w:r>
        <w:rPr>
          <w:rFonts w:asciiTheme="minorHAnsi" w:hAnsiTheme="minorHAnsi"/>
          <w:lang w:val="fr-FR"/>
        </w:rPr>
        <w:t>bailleurs de fonds</w:t>
      </w:r>
      <w:r w:rsidR="00300E4A" w:rsidRPr="00300E4A">
        <w:rPr>
          <w:rFonts w:asciiTheme="minorHAnsi" w:hAnsiTheme="minorHAnsi"/>
          <w:lang w:val="fr-FR"/>
        </w:rPr>
        <w:t>, coordination et efficacité de l'aide</w:t>
      </w:r>
    </w:p>
    <w:p w:rsidR="00F35C28" w:rsidRPr="00300E4A" w:rsidRDefault="00F35C28" w:rsidP="00F35C28">
      <w:pPr>
        <w:pStyle w:val="Titre1"/>
        <w:spacing w:line="360" w:lineRule="auto"/>
        <w:rPr>
          <w:rFonts w:asciiTheme="minorHAnsi" w:hAnsiTheme="minorHAnsi"/>
          <w:lang w:val="fr-FR"/>
        </w:rPr>
      </w:pPr>
    </w:p>
    <w:p w:rsidR="00F35C28" w:rsidRPr="00300E4A" w:rsidRDefault="00F35C28" w:rsidP="00F35C28">
      <w:pPr>
        <w:pStyle w:val="Titre1"/>
        <w:spacing w:line="360" w:lineRule="auto"/>
        <w:rPr>
          <w:rFonts w:asciiTheme="minorHAnsi" w:hAnsiTheme="minorHAnsi"/>
          <w:lang w:val="fr-FR"/>
        </w:rPr>
      </w:pPr>
      <w:r w:rsidRPr="00300E4A">
        <w:rPr>
          <w:rFonts w:asciiTheme="minorHAnsi" w:hAnsiTheme="minorHAnsi"/>
          <w:lang w:val="fr-FR"/>
        </w:rPr>
        <w:t xml:space="preserve">Réalisation du bilan  </w:t>
      </w:r>
    </w:p>
    <w:p w:rsidR="00F35C28" w:rsidRPr="00300E4A" w:rsidRDefault="00F35C28" w:rsidP="005E6AEB">
      <w:pPr>
        <w:spacing w:line="360" w:lineRule="auto"/>
        <w:jc w:val="both"/>
        <w:rPr>
          <w:rFonts w:asciiTheme="minorHAnsi" w:hAnsiTheme="minorHAnsi"/>
          <w:lang w:val="fr-FR"/>
        </w:rPr>
      </w:pPr>
      <w:r w:rsidRPr="00300E4A">
        <w:rPr>
          <w:rFonts w:asciiTheme="minorHAnsi" w:hAnsiTheme="minorHAnsi"/>
          <w:u w:val="single"/>
          <w:lang w:val="fr-FR"/>
        </w:rPr>
        <w:t xml:space="preserve">Objectif </w:t>
      </w:r>
      <w:r w:rsidRPr="00300E4A">
        <w:rPr>
          <w:rFonts w:asciiTheme="minorHAnsi" w:hAnsiTheme="minorHAnsi"/>
          <w:lang w:val="fr-FR"/>
        </w:rPr>
        <w:t>: Evaluer le niveau de responsabilité mutuelle lié</w:t>
      </w:r>
      <w:r w:rsidR="005E6AEB">
        <w:rPr>
          <w:rFonts w:asciiTheme="minorHAnsi" w:hAnsiTheme="minorHAnsi"/>
          <w:lang w:val="fr-FR"/>
        </w:rPr>
        <w:t>e</w:t>
      </w:r>
      <w:r w:rsidRPr="00300E4A">
        <w:rPr>
          <w:rFonts w:asciiTheme="minorHAnsi" w:hAnsiTheme="minorHAnsi"/>
          <w:lang w:val="fr-FR"/>
        </w:rPr>
        <w:t xml:space="preserve"> à l'alignement des </w:t>
      </w:r>
      <w:r w:rsidR="005E6AEB">
        <w:rPr>
          <w:rFonts w:asciiTheme="minorHAnsi" w:hAnsiTheme="minorHAnsi"/>
          <w:lang w:val="fr-FR"/>
        </w:rPr>
        <w:t>bailleurs de fonds</w:t>
      </w:r>
      <w:r w:rsidRPr="00300E4A">
        <w:rPr>
          <w:rFonts w:asciiTheme="minorHAnsi" w:hAnsiTheme="minorHAnsi"/>
          <w:lang w:val="fr-FR"/>
        </w:rPr>
        <w:t xml:space="preserve"> avec les programmes </w:t>
      </w:r>
      <w:r w:rsidR="005E6AEB">
        <w:rPr>
          <w:rFonts w:asciiTheme="minorHAnsi" w:hAnsiTheme="minorHAnsi"/>
          <w:lang w:val="fr-FR"/>
        </w:rPr>
        <w:t>nationaux</w:t>
      </w:r>
      <w:r w:rsidRPr="00300E4A">
        <w:rPr>
          <w:rFonts w:asciiTheme="minorHAnsi" w:hAnsiTheme="minorHAnsi"/>
          <w:lang w:val="fr-FR"/>
        </w:rPr>
        <w:t xml:space="preserve">, </w:t>
      </w:r>
      <w:r w:rsidR="00B6119E" w:rsidRPr="00300E4A">
        <w:rPr>
          <w:rFonts w:asciiTheme="minorHAnsi" w:hAnsiTheme="minorHAnsi"/>
          <w:lang w:val="fr-FR"/>
        </w:rPr>
        <w:t xml:space="preserve">à </w:t>
      </w:r>
      <w:r w:rsidR="005E6AEB">
        <w:rPr>
          <w:rFonts w:asciiTheme="minorHAnsi" w:hAnsiTheme="minorHAnsi"/>
          <w:lang w:val="fr-FR"/>
        </w:rPr>
        <w:t>leur</w:t>
      </w:r>
      <w:r w:rsidRPr="00300E4A">
        <w:rPr>
          <w:rFonts w:asciiTheme="minorHAnsi" w:hAnsiTheme="minorHAnsi"/>
          <w:lang w:val="fr-FR"/>
        </w:rPr>
        <w:t xml:space="preserve"> coordination </w:t>
      </w:r>
      <w:r w:rsidR="00B6119E" w:rsidRPr="00300E4A">
        <w:rPr>
          <w:rFonts w:asciiTheme="minorHAnsi" w:hAnsiTheme="minorHAnsi"/>
          <w:lang w:val="fr-FR"/>
        </w:rPr>
        <w:t>et à l'</w:t>
      </w:r>
      <w:r w:rsidR="005E6AEB">
        <w:rPr>
          <w:rFonts w:asciiTheme="minorHAnsi" w:hAnsiTheme="minorHAnsi"/>
          <w:lang w:val="fr-FR"/>
        </w:rPr>
        <w:t>efficacité de leurs appuis au niveau national</w:t>
      </w:r>
      <w:r w:rsidRPr="00300E4A">
        <w:rPr>
          <w:rFonts w:asciiTheme="minorHAnsi" w:hAnsiTheme="minorHAnsi"/>
          <w:lang w:val="fr-FR"/>
        </w:rPr>
        <w:t xml:space="preserve">. </w:t>
      </w:r>
      <w:r w:rsidR="005E6AEB">
        <w:rPr>
          <w:rFonts w:asciiTheme="minorHAnsi" w:hAnsiTheme="minorHAnsi"/>
          <w:lang w:val="fr-FR"/>
        </w:rPr>
        <w:t>Ceci prend en compte</w:t>
      </w:r>
      <w:r w:rsidRPr="00300E4A">
        <w:rPr>
          <w:rFonts w:asciiTheme="minorHAnsi" w:hAnsiTheme="minorHAnsi"/>
          <w:lang w:val="fr-FR"/>
        </w:rPr>
        <w:t xml:space="preserve"> l'état des engagements</w:t>
      </w:r>
      <w:r w:rsidR="009A3703">
        <w:rPr>
          <w:rFonts w:asciiTheme="minorHAnsi" w:hAnsiTheme="minorHAnsi"/>
          <w:lang w:val="fr-FR"/>
        </w:rPr>
        <w:t xml:space="preserve"> que </w:t>
      </w:r>
      <w:r w:rsidRPr="00300E4A">
        <w:rPr>
          <w:rFonts w:asciiTheme="minorHAnsi" w:hAnsiTheme="minorHAnsi"/>
          <w:lang w:val="fr-FR"/>
        </w:rPr>
        <w:t xml:space="preserve">les donateurs exigent </w:t>
      </w:r>
      <w:r w:rsidR="005E6AEB">
        <w:rPr>
          <w:rFonts w:asciiTheme="minorHAnsi" w:hAnsiTheme="minorHAnsi"/>
          <w:lang w:val="fr-FR"/>
        </w:rPr>
        <w:t>vis-à-vis</w:t>
      </w:r>
      <w:r w:rsidR="005E6AEB" w:rsidRPr="00300E4A">
        <w:rPr>
          <w:rFonts w:asciiTheme="minorHAnsi" w:hAnsiTheme="minorHAnsi"/>
          <w:lang w:val="fr-FR"/>
        </w:rPr>
        <w:t xml:space="preserve"> d</w:t>
      </w:r>
      <w:r w:rsidR="005E6AEB">
        <w:rPr>
          <w:rFonts w:asciiTheme="minorHAnsi" w:hAnsiTheme="minorHAnsi"/>
          <w:lang w:val="fr-FR"/>
        </w:rPr>
        <w:t>es</w:t>
      </w:r>
      <w:r w:rsidR="005E6AEB" w:rsidRPr="00300E4A">
        <w:rPr>
          <w:rFonts w:asciiTheme="minorHAnsi" w:hAnsiTheme="minorHAnsi"/>
          <w:lang w:val="fr-FR"/>
        </w:rPr>
        <w:t xml:space="preserve"> pays </w:t>
      </w:r>
      <w:r w:rsidRPr="00300E4A">
        <w:rPr>
          <w:rFonts w:asciiTheme="minorHAnsi" w:hAnsiTheme="minorHAnsi"/>
          <w:lang w:val="fr-FR"/>
        </w:rPr>
        <w:t xml:space="preserve">avant </w:t>
      </w:r>
      <w:r w:rsidR="005E6AEB">
        <w:rPr>
          <w:rFonts w:asciiTheme="minorHAnsi" w:hAnsiTheme="minorHAnsi"/>
          <w:lang w:val="fr-FR"/>
        </w:rPr>
        <w:t xml:space="preserve">de s'engager </w:t>
      </w:r>
      <w:r w:rsidR="0081794D">
        <w:rPr>
          <w:rFonts w:asciiTheme="minorHAnsi" w:hAnsiTheme="minorHAnsi"/>
          <w:lang w:val="fr-FR"/>
        </w:rPr>
        <w:t xml:space="preserve">avec </w:t>
      </w:r>
      <w:r w:rsidR="005E6AEB">
        <w:rPr>
          <w:rFonts w:asciiTheme="minorHAnsi" w:hAnsiTheme="minorHAnsi"/>
          <w:lang w:val="fr-FR"/>
        </w:rPr>
        <w:t xml:space="preserve">eux sur </w:t>
      </w:r>
      <w:r w:rsidR="00470A85" w:rsidRPr="00300E4A">
        <w:rPr>
          <w:rFonts w:asciiTheme="minorHAnsi" w:hAnsiTheme="minorHAnsi"/>
          <w:lang w:val="fr-FR"/>
        </w:rPr>
        <w:t xml:space="preserve">les programmes </w:t>
      </w:r>
      <w:r w:rsidR="005E6AEB">
        <w:rPr>
          <w:rFonts w:asciiTheme="minorHAnsi" w:hAnsiTheme="minorHAnsi"/>
          <w:lang w:val="fr-FR"/>
        </w:rPr>
        <w:t xml:space="preserve">liés au </w:t>
      </w:r>
      <w:r w:rsidR="00470A85" w:rsidRPr="00300E4A">
        <w:rPr>
          <w:rFonts w:asciiTheme="minorHAnsi" w:hAnsiTheme="minorHAnsi"/>
          <w:lang w:val="fr-FR"/>
        </w:rPr>
        <w:t>PNIA</w:t>
      </w:r>
      <w:r w:rsidRPr="00300E4A">
        <w:rPr>
          <w:rFonts w:asciiTheme="minorHAnsi" w:hAnsiTheme="minorHAnsi"/>
          <w:lang w:val="fr-FR"/>
        </w:rPr>
        <w:t>.</w:t>
      </w:r>
    </w:p>
    <w:p w:rsidR="00F35C28" w:rsidRPr="00300E4A" w:rsidRDefault="00682FA2" w:rsidP="00F35C28">
      <w:pPr>
        <w:spacing w:line="360" w:lineRule="auto"/>
        <w:rPr>
          <w:rFonts w:asciiTheme="minorHAnsi" w:hAnsiTheme="minorHAnsi"/>
          <w:lang w:val="fr-FR"/>
        </w:rPr>
      </w:pPr>
      <w:r w:rsidRPr="00300E4A">
        <w:rPr>
          <w:rFonts w:asciiTheme="minorHAnsi" w:hAnsiTheme="minorHAnsi"/>
          <w:u w:val="single"/>
          <w:lang w:val="fr-FR"/>
        </w:rPr>
        <w:t xml:space="preserve">Tâche </w:t>
      </w:r>
      <w:r w:rsidR="00F35C28" w:rsidRPr="00300E4A">
        <w:rPr>
          <w:rFonts w:asciiTheme="minorHAnsi" w:hAnsiTheme="minorHAnsi"/>
          <w:lang w:val="fr-FR"/>
        </w:rPr>
        <w:t xml:space="preserve">: </w:t>
      </w:r>
      <w:r w:rsidRPr="00300E4A">
        <w:rPr>
          <w:lang w:val="fr-FR"/>
        </w:rPr>
        <w:t xml:space="preserve">Examiner les lignes directrices </w:t>
      </w:r>
      <w:r w:rsidR="005E6AEB">
        <w:rPr>
          <w:lang w:val="fr-FR"/>
        </w:rPr>
        <w:t>de s</w:t>
      </w:r>
      <w:r w:rsidRPr="00300E4A">
        <w:rPr>
          <w:lang w:val="fr-FR"/>
        </w:rPr>
        <w:t xml:space="preserve">outien des bailleurs de fonds au processus du PDDAA au niveau national et indiquer le niveau de responsabilité mutuelle </w:t>
      </w:r>
      <w:r w:rsidR="005E6AEB">
        <w:rPr>
          <w:lang w:val="fr-FR"/>
        </w:rPr>
        <w:t xml:space="preserve">qui prévaut </w:t>
      </w:r>
      <w:r w:rsidRPr="00300E4A">
        <w:rPr>
          <w:lang w:val="fr-FR"/>
        </w:rPr>
        <w:t>dans votre pays pour chacun des éléments suivants.</w:t>
      </w:r>
    </w:p>
    <w:p w:rsidR="00F35C28" w:rsidRPr="00300E4A" w:rsidRDefault="00F35C28" w:rsidP="00F35C28">
      <w:pPr>
        <w:spacing w:line="360" w:lineRule="auto"/>
        <w:rPr>
          <w:rFonts w:asciiTheme="minorHAnsi" w:hAnsiTheme="minorHAnsi"/>
          <w:lang w:val="fr-FR"/>
        </w:rPr>
      </w:pPr>
    </w:p>
    <w:p w:rsidR="00F35C28" w:rsidRPr="00300E4A" w:rsidRDefault="00682FA2" w:rsidP="00F35C28">
      <w:pPr>
        <w:pStyle w:val="En-tte"/>
        <w:tabs>
          <w:tab w:val="clear" w:pos="4680"/>
          <w:tab w:val="clear" w:pos="9360"/>
        </w:tabs>
        <w:spacing w:line="360" w:lineRule="auto"/>
        <w:rPr>
          <w:rFonts w:asciiTheme="minorHAnsi" w:hAnsiTheme="minorHAnsi"/>
          <w:u w:val="single"/>
          <w:lang w:val="fr-FR"/>
        </w:rPr>
      </w:pPr>
      <w:r w:rsidRPr="00300E4A">
        <w:rPr>
          <w:rFonts w:asciiTheme="minorHAnsi" w:hAnsiTheme="minorHAnsi"/>
          <w:u w:val="single"/>
          <w:lang w:val="fr-FR"/>
        </w:rPr>
        <w:t>Echelle de classement</w:t>
      </w:r>
    </w:p>
    <w:p w:rsidR="00F35C28" w:rsidRPr="00300E4A" w:rsidRDefault="006279BE" w:rsidP="00F35C28">
      <w:pPr>
        <w:pStyle w:val="Paragraphedeliste"/>
        <w:spacing w:line="360" w:lineRule="auto"/>
        <w:rPr>
          <w:rFonts w:asciiTheme="minorHAnsi" w:hAnsiTheme="minorHAnsi"/>
          <w:lang w:val="fr-FR"/>
        </w:rPr>
      </w:pPr>
      <w:r w:rsidRPr="006279BE">
        <w:rPr>
          <w:rFonts w:asciiTheme="minorHAnsi" w:hAnsiTheme="minorHAnsi"/>
          <w:noProof/>
        </w:rPr>
        <w:pict>
          <v:oval id="Oval 1" o:spid="_x0000_s1026" style="position:absolute;left:0;text-align:left;margin-left:-3.5pt;margin-top:1.9pt;width:16.35pt;height:16.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5E6AEB">
        <w:rPr>
          <w:rFonts w:asciiTheme="minorHAnsi" w:hAnsiTheme="minorHAnsi"/>
          <w:noProof/>
          <w:lang w:val="fr-FR"/>
        </w:rPr>
        <w:t>L’a</w:t>
      </w:r>
      <w:r w:rsidR="005E6AEB" w:rsidRPr="00300E4A">
        <w:rPr>
          <w:rFonts w:asciiTheme="minorHAnsi" w:hAnsiTheme="minorHAnsi"/>
          <w:noProof/>
          <w:lang w:val="fr-FR"/>
        </w:rPr>
        <w:t xml:space="preserve">lignement </w:t>
      </w:r>
      <w:r w:rsidR="00746FDC" w:rsidRPr="00300E4A">
        <w:rPr>
          <w:rFonts w:asciiTheme="minorHAnsi" w:hAnsiTheme="minorHAnsi"/>
          <w:noProof/>
          <w:lang w:val="fr-FR"/>
        </w:rPr>
        <w:t xml:space="preserve">des bailleurs de fonds, la coordination et l'efficacité de l'aide ne s'améliorent pas et / ou le pays n'a pas respecté les obligations requises par les bailleurs de fonds </w:t>
      </w:r>
    </w:p>
    <w:p w:rsidR="00F35C28" w:rsidRPr="00300E4A" w:rsidRDefault="00F35C28" w:rsidP="00746FDC">
      <w:pPr>
        <w:spacing w:line="360" w:lineRule="auto"/>
        <w:rPr>
          <w:rFonts w:asciiTheme="minorHAnsi" w:hAnsiTheme="minorHAnsi"/>
          <w:lang w:val="fr-FR"/>
        </w:rPr>
      </w:pPr>
    </w:p>
    <w:p w:rsidR="00F35C28" w:rsidRPr="00300E4A" w:rsidRDefault="006279BE" w:rsidP="00F35C28">
      <w:pPr>
        <w:pStyle w:val="Retraitcorpsdetexte"/>
        <w:spacing w:line="360" w:lineRule="auto"/>
        <w:rPr>
          <w:rFonts w:asciiTheme="minorHAnsi" w:hAnsiTheme="minorHAnsi"/>
          <w:lang w:val="fr-FR"/>
        </w:rPr>
      </w:pPr>
      <w:r w:rsidRPr="006279BE">
        <w:rPr>
          <w:rFonts w:asciiTheme="minorHAnsi" w:hAnsiTheme="minorHAnsi"/>
          <w:b/>
          <w:noProof/>
        </w:rPr>
        <w:pict>
          <v:oval id="Oval 5" o:spid="_x0000_s1031" style="position:absolute;left:0;text-align:left;margin-left:-3.45pt;margin-top:2.25pt;width:16.35pt;height:15.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746FDC" w:rsidRPr="00300E4A">
        <w:rPr>
          <w:lang w:val="fr-FR"/>
        </w:rPr>
        <w:t xml:space="preserve"> </w:t>
      </w:r>
      <w:r w:rsidR="005E6AEB">
        <w:rPr>
          <w:lang w:val="fr-FR"/>
        </w:rPr>
        <w:t>Les p</w:t>
      </w:r>
      <w:r w:rsidR="005E6AEB">
        <w:rPr>
          <w:rFonts w:asciiTheme="minorHAnsi" w:hAnsiTheme="minorHAnsi"/>
          <w:noProof/>
          <w:lang w:val="fr-FR"/>
        </w:rPr>
        <w:t xml:space="preserve">lans, </w:t>
      </w:r>
      <w:r w:rsidR="00746FDC" w:rsidRPr="00300E4A">
        <w:rPr>
          <w:rFonts w:asciiTheme="minorHAnsi" w:hAnsiTheme="minorHAnsi"/>
          <w:noProof/>
          <w:lang w:val="fr-FR"/>
        </w:rPr>
        <w:t xml:space="preserve">politiques et programmes </w:t>
      </w:r>
      <w:r w:rsidR="00A5646E">
        <w:rPr>
          <w:rFonts w:asciiTheme="minorHAnsi" w:hAnsiTheme="minorHAnsi"/>
          <w:noProof/>
          <w:lang w:val="fr-FR"/>
        </w:rPr>
        <w:t xml:space="preserve">des donateurs </w:t>
      </w:r>
      <w:r w:rsidR="00746FDC" w:rsidRPr="00300E4A">
        <w:rPr>
          <w:rFonts w:asciiTheme="minorHAnsi" w:hAnsiTheme="minorHAnsi"/>
          <w:noProof/>
          <w:lang w:val="fr-FR"/>
        </w:rPr>
        <w:t>ont été élaborés mais n</w:t>
      </w:r>
      <w:r w:rsidR="00A5646E">
        <w:rPr>
          <w:rFonts w:asciiTheme="minorHAnsi" w:hAnsiTheme="minorHAnsi"/>
          <w:noProof/>
          <w:lang w:val="fr-FR"/>
        </w:rPr>
        <w:t>’</w:t>
      </w:r>
      <w:r w:rsidR="00746FDC" w:rsidRPr="00300E4A">
        <w:rPr>
          <w:rFonts w:asciiTheme="minorHAnsi" w:hAnsiTheme="minorHAnsi"/>
          <w:noProof/>
          <w:lang w:val="fr-FR"/>
        </w:rPr>
        <w:t>on</w:t>
      </w:r>
      <w:r w:rsidR="00A5646E">
        <w:rPr>
          <w:rFonts w:asciiTheme="minorHAnsi" w:hAnsiTheme="minorHAnsi"/>
          <w:noProof/>
          <w:lang w:val="fr-FR"/>
        </w:rPr>
        <w:t>t</w:t>
      </w:r>
      <w:r w:rsidR="005E6AEB">
        <w:rPr>
          <w:rFonts w:asciiTheme="minorHAnsi" w:hAnsiTheme="minorHAnsi"/>
          <w:noProof/>
          <w:lang w:val="fr-FR"/>
        </w:rPr>
        <w:t xml:space="preserve"> pas été</w:t>
      </w:r>
      <w:r w:rsidR="00746FDC" w:rsidRPr="00300E4A">
        <w:rPr>
          <w:rFonts w:asciiTheme="minorHAnsi" w:hAnsiTheme="minorHAnsi"/>
          <w:noProof/>
          <w:lang w:val="fr-FR"/>
        </w:rPr>
        <w:t xml:space="preserve"> mis en œuvre et / ou le pays a accepté certains engagements, mais ne les a pas mis en œuvre</w:t>
      </w:r>
    </w:p>
    <w:p w:rsidR="00F35C28" w:rsidRPr="00300E4A" w:rsidRDefault="006279BE" w:rsidP="00F35C28">
      <w:pPr>
        <w:pStyle w:val="Paragraphedeliste"/>
        <w:spacing w:line="360" w:lineRule="auto"/>
        <w:rPr>
          <w:rFonts w:asciiTheme="minorHAnsi" w:hAnsiTheme="minorHAnsi"/>
          <w:lang w:val="fr-FR"/>
        </w:rPr>
      </w:pPr>
      <w:r w:rsidRPr="006279BE">
        <w:rPr>
          <w:rFonts w:asciiTheme="minorHAnsi" w:hAnsiTheme="minorHAnsi"/>
          <w:b/>
          <w:noProof/>
        </w:rPr>
        <w:pict>
          <v:oval id="Oval 6" o:spid="_x0000_s1030" style="position:absolute;left:0;text-align:left;margin-left:-3.2pt;margin-top:11.7pt;width:16.35pt;height:16.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F35C28" w:rsidRPr="00300E4A" w:rsidRDefault="005E6AEB" w:rsidP="00F35C28">
      <w:pPr>
        <w:pStyle w:val="Paragraphedeliste"/>
        <w:spacing w:line="360" w:lineRule="auto"/>
        <w:rPr>
          <w:rFonts w:asciiTheme="minorHAnsi" w:hAnsiTheme="minorHAnsi"/>
          <w:lang w:val="fr-FR"/>
        </w:rPr>
      </w:pPr>
      <w:r>
        <w:rPr>
          <w:rFonts w:asciiTheme="minorHAnsi" w:hAnsiTheme="minorHAnsi"/>
          <w:lang w:val="fr-FR"/>
        </w:rPr>
        <w:t>Les p</w:t>
      </w:r>
      <w:r w:rsidR="00746FDC" w:rsidRPr="00300E4A">
        <w:rPr>
          <w:rFonts w:asciiTheme="minorHAnsi" w:hAnsiTheme="minorHAnsi"/>
          <w:lang w:val="fr-FR"/>
        </w:rPr>
        <w:t xml:space="preserve">lans, des politiques et des programmes </w:t>
      </w:r>
      <w:r w:rsidRPr="00300E4A">
        <w:rPr>
          <w:rFonts w:asciiTheme="minorHAnsi" w:hAnsiTheme="minorHAnsi"/>
          <w:lang w:val="fr-FR"/>
        </w:rPr>
        <w:t xml:space="preserve">des donateurs </w:t>
      </w:r>
      <w:r w:rsidR="00746FDC" w:rsidRPr="00300E4A">
        <w:rPr>
          <w:rFonts w:asciiTheme="minorHAnsi" w:hAnsiTheme="minorHAnsi"/>
          <w:lang w:val="fr-FR"/>
        </w:rPr>
        <w:t>ont été mis en œuvre</w:t>
      </w:r>
      <w:r w:rsidR="00A5646E">
        <w:rPr>
          <w:rFonts w:asciiTheme="minorHAnsi" w:hAnsiTheme="minorHAnsi"/>
          <w:lang w:val="fr-FR"/>
        </w:rPr>
        <w:t xml:space="preserve">, </w:t>
      </w:r>
      <w:r w:rsidR="00746FDC" w:rsidRPr="00300E4A">
        <w:rPr>
          <w:rFonts w:asciiTheme="minorHAnsi" w:hAnsiTheme="minorHAnsi"/>
          <w:lang w:val="fr-FR"/>
        </w:rPr>
        <w:t xml:space="preserve"> les progrès peuvent être mesurés et le pays a mis en œuvre certains engagements afin que les donateurs puissent </w:t>
      </w:r>
      <w:r w:rsidR="00A5646E">
        <w:rPr>
          <w:rFonts w:asciiTheme="minorHAnsi" w:hAnsiTheme="minorHAnsi"/>
          <w:lang w:val="fr-FR"/>
        </w:rPr>
        <w:t xml:space="preserve">y </w:t>
      </w:r>
      <w:r w:rsidR="00746FDC" w:rsidRPr="00300E4A">
        <w:rPr>
          <w:rFonts w:asciiTheme="minorHAnsi" w:hAnsiTheme="minorHAnsi"/>
          <w:lang w:val="fr-FR"/>
        </w:rPr>
        <w:t xml:space="preserve">apporter </w:t>
      </w:r>
      <w:r>
        <w:rPr>
          <w:rFonts w:asciiTheme="minorHAnsi" w:hAnsiTheme="minorHAnsi"/>
          <w:lang w:val="fr-FR"/>
        </w:rPr>
        <w:t>leur</w:t>
      </w:r>
      <w:r w:rsidR="00746FDC" w:rsidRPr="00300E4A">
        <w:rPr>
          <w:rFonts w:asciiTheme="minorHAnsi" w:hAnsiTheme="minorHAnsi"/>
          <w:lang w:val="fr-FR"/>
        </w:rPr>
        <w:t xml:space="preserve"> soutien</w:t>
      </w:r>
    </w:p>
    <w:p w:rsidR="00F35C28" w:rsidRPr="00300E4A" w:rsidRDefault="00300E4A" w:rsidP="00D248AE">
      <w:pPr>
        <w:spacing w:after="200" w:line="276" w:lineRule="auto"/>
        <w:rPr>
          <w:rFonts w:asciiTheme="minorHAnsi" w:hAnsiTheme="minorHAnsi"/>
          <w:lang w:val="fr-FR"/>
        </w:rPr>
      </w:pPr>
      <w:r>
        <w:rPr>
          <w:rFonts w:asciiTheme="minorHAnsi" w:hAnsiTheme="minorHAnsi"/>
          <w:lang w:val="fr-FR"/>
        </w:rPr>
        <w:br w:type="page"/>
      </w: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4A0"/>
      </w:tblPr>
      <w:tblGrid>
        <w:gridCol w:w="7585"/>
        <w:gridCol w:w="720"/>
        <w:gridCol w:w="720"/>
        <w:gridCol w:w="583"/>
      </w:tblGrid>
      <w:tr w:rsidR="00F35C28" w:rsidRPr="00300E4A" w:rsidTr="00382B82">
        <w:trPr>
          <w:trHeight w:val="504"/>
          <w:tblHeader/>
        </w:trPr>
        <w:tc>
          <w:tcPr>
            <w:tcW w:w="7585" w:type="dxa"/>
            <w:vMerge w:val="restart"/>
            <w:tcBorders>
              <w:top w:val="single" w:sz="4"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5E6AEB" w:rsidP="005E6AEB">
            <w:pPr>
              <w:spacing w:line="360" w:lineRule="auto"/>
              <w:jc w:val="center"/>
              <w:rPr>
                <w:rFonts w:asciiTheme="minorHAnsi" w:hAnsiTheme="minorHAnsi"/>
                <w:b/>
                <w:lang w:val="fr-FR"/>
              </w:rPr>
            </w:pPr>
            <w:r>
              <w:rPr>
                <w:lang w:val="fr-FR"/>
              </w:rPr>
              <w:lastRenderedPageBreak/>
              <w:t>Rôles et responsabilités des d</w:t>
            </w:r>
            <w:r w:rsidR="00746FDC" w:rsidRPr="00300E4A">
              <w:rPr>
                <w:lang w:val="fr-FR"/>
              </w:rPr>
              <w:t xml:space="preserve">onateurs et des pays au niveau </w:t>
            </w:r>
            <w:r>
              <w:rPr>
                <w:lang w:val="fr-FR"/>
              </w:rPr>
              <w:t>national</w:t>
            </w:r>
          </w:p>
        </w:tc>
        <w:tc>
          <w:tcPr>
            <w:tcW w:w="2023" w:type="dxa"/>
            <w:gridSpan w:val="3"/>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F35C28" w:rsidRPr="00300E4A" w:rsidRDefault="005E6AEB" w:rsidP="00F35C28">
            <w:pPr>
              <w:spacing w:line="360" w:lineRule="auto"/>
              <w:jc w:val="center"/>
              <w:rPr>
                <w:rFonts w:asciiTheme="minorHAnsi" w:hAnsiTheme="minorHAnsi"/>
                <w:b/>
                <w:lang w:val="fr-FR"/>
              </w:rPr>
            </w:pPr>
            <w:r>
              <w:rPr>
                <w:rFonts w:asciiTheme="minorHAnsi" w:hAnsiTheme="minorHAnsi"/>
                <w:b/>
                <w:lang w:val="fr-FR"/>
              </w:rPr>
              <w:t>Niveau</w:t>
            </w:r>
          </w:p>
        </w:tc>
      </w:tr>
      <w:tr w:rsidR="00F35C28" w:rsidRPr="00300E4A" w:rsidTr="00382B82">
        <w:trPr>
          <w:trHeight w:val="504"/>
          <w:tblHeader/>
        </w:trPr>
        <w:tc>
          <w:tcPr>
            <w:tcW w:w="7585" w:type="dxa"/>
            <w:vMerge/>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F35C28" w:rsidP="00F35C28">
            <w:pPr>
              <w:spacing w:line="360" w:lineRule="auto"/>
              <w:jc w:val="center"/>
              <w:rPr>
                <w:rFonts w:asciiTheme="minorHAnsi" w:hAnsiTheme="minorHAnsi"/>
                <w:b/>
                <w:lang w:val="fr-FR"/>
              </w:rPr>
            </w:pP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6279BE" w:rsidP="00F35C28">
            <w:pPr>
              <w:spacing w:line="360" w:lineRule="auto"/>
              <w:jc w:val="center"/>
              <w:rPr>
                <w:rFonts w:asciiTheme="minorHAnsi" w:hAnsiTheme="minorHAnsi"/>
                <w:b/>
                <w:lang w:val="fr-FR"/>
              </w:rPr>
            </w:pPr>
            <w:r w:rsidRPr="006279BE">
              <w:rPr>
                <w:rFonts w:asciiTheme="minorHAnsi" w:hAnsiTheme="minorHAnsi"/>
                <w:b/>
                <w:noProof/>
              </w:rPr>
              <w:pict>
                <v:oval id="Oval 42" o:spid="_x0000_s1029" style="position:absolute;left:0;text-align:left;margin-left:8.05pt;margin-top:1.1pt;width:16.35pt;height:16.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6279BE" w:rsidP="00F35C28">
            <w:pPr>
              <w:spacing w:line="360" w:lineRule="auto"/>
              <w:jc w:val="center"/>
              <w:rPr>
                <w:rFonts w:asciiTheme="minorHAnsi" w:hAnsiTheme="minorHAnsi"/>
                <w:b/>
                <w:color w:val="FFFF00"/>
                <w:lang w:val="fr-FR"/>
              </w:rPr>
            </w:pPr>
            <w:r w:rsidRPr="006279BE">
              <w:rPr>
                <w:rFonts w:asciiTheme="minorHAnsi" w:hAnsiTheme="minorHAnsi"/>
                <w:b/>
                <w:noProof/>
              </w:rPr>
              <w:pict>
                <v:oval id="Oval 41" o:spid="_x0000_s1028" style="position:absolute;left:0;text-align:left;margin-left:6.1pt;margin-top:.9pt;width:16.35pt;height:15.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6279BE" w:rsidP="00F35C28">
            <w:pPr>
              <w:spacing w:line="360" w:lineRule="auto"/>
              <w:jc w:val="center"/>
              <w:rPr>
                <w:rFonts w:asciiTheme="minorHAnsi" w:hAnsiTheme="minorHAnsi"/>
                <w:b/>
                <w:color w:val="00B050"/>
                <w:lang w:val="fr-FR"/>
              </w:rPr>
            </w:pPr>
            <w:r w:rsidRPr="006279BE">
              <w:rPr>
                <w:rFonts w:asciiTheme="minorHAnsi" w:hAnsiTheme="minorHAnsi"/>
                <w:b/>
                <w:noProof/>
              </w:rPr>
              <w:pict>
                <v:oval id="Oval 40" o:spid="_x0000_s1027" style="position:absolute;left:0;text-align:left;margin-left:2.25pt;margin-top:1.4pt;width:16.35pt;height:16.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bl>
    <w:tbl>
      <w:tblPr>
        <w:tblStyle w:val="Grilledutableau"/>
        <w:tblW w:w="9648" w:type="dxa"/>
        <w:tblLook w:val="04A0"/>
      </w:tblPr>
      <w:tblGrid>
        <w:gridCol w:w="7578"/>
        <w:gridCol w:w="2070"/>
      </w:tblGrid>
      <w:tr w:rsidR="00F35C28" w:rsidRPr="003733E9" w:rsidTr="005E6AEB">
        <w:trPr>
          <w:trHeight w:val="818"/>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t xml:space="preserve">1. </w:t>
            </w:r>
            <w:r w:rsidR="00746FDC" w:rsidRPr="005E6AEB">
              <w:rPr>
                <w:b/>
                <w:lang w:val="fr-FR"/>
              </w:rPr>
              <w:t xml:space="preserve">Comment évaluez-vous les progrès que </w:t>
            </w:r>
            <w:r w:rsidR="005E6AEB">
              <w:rPr>
                <w:b/>
                <w:lang w:val="fr-FR"/>
              </w:rPr>
              <w:t>le</w:t>
            </w:r>
            <w:r w:rsidR="00746FDC" w:rsidRPr="005E6AEB">
              <w:rPr>
                <w:b/>
                <w:lang w:val="fr-FR"/>
              </w:rPr>
              <w:t xml:space="preserve"> pays et le</w:t>
            </w:r>
            <w:r w:rsidR="005E6AEB">
              <w:rPr>
                <w:b/>
                <w:lang w:val="fr-FR"/>
              </w:rPr>
              <w:t>s</w:t>
            </w:r>
            <w:r w:rsidR="00746FDC" w:rsidRPr="005E6AEB">
              <w:rPr>
                <w:b/>
                <w:lang w:val="fr-FR"/>
              </w:rPr>
              <w:t xml:space="preserve"> bailleurs de fonds ont </w:t>
            </w:r>
            <w:r w:rsidR="001113B5">
              <w:rPr>
                <w:b/>
                <w:lang w:val="fr-FR"/>
              </w:rPr>
              <w:t>réalisés</w:t>
            </w:r>
            <w:r w:rsidR="005E6AEB">
              <w:rPr>
                <w:b/>
                <w:lang w:val="fr-FR"/>
              </w:rPr>
              <w:t xml:space="preserve"> au niveau </w:t>
            </w:r>
            <w:r w:rsidR="00A5646E" w:rsidRPr="005E6AEB">
              <w:rPr>
                <w:b/>
                <w:lang w:val="fr-FR"/>
              </w:rPr>
              <w:t xml:space="preserve">du développement </w:t>
            </w:r>
            <w:r w:rsidR="005E6AEB">
              <w:rPr>
                <w:b/>
                <w:lang w:val="fr-FR"/>
              </w:rPr>
              <w:t>de leurs</w:t>
            </w:r>
            <w:r w:rsidR="00E71640" w:rsidRPr="005E6AEB">
              <w:rPr>
                <w:b/>
                <w:lang w:val="fr-FR"/>
              </w:rPr>
              <w:t xml:space="preserve"> </w:t>
            </w:r>
            <w:r w:rsidR="00746FDC" w:rsidRPr="005E6AEB">
              <w:rPr>
                <w:b/>
                <w:lang w:val="fr-FR"/>
              </w:rPr>
              <w:t>engagement</w:t>
            </w:r>
            <w:r w:rsidR="005E6AEB">
              <w:rPr>
                <w:b/>
                <w:lang w:val="fr-FR"/>
              </w:rPr>
              <w:t>s</w:t>
            </w:r>
            <w:r w:rsidR="00746FDC" w:rsidRPr="005E6AEB">
              <w:rPr>
                <w:b/>
                <w:lang w:val="fr-FR"/>
              </w:rPr>
              <w:t xml:space="preserve"> et de</w:t>
            </w:r>
            <w:r w:rsidR="00A5646E">
              <w:rPr>
                <w:b/>
                <w:lang w:val="fr-FR"/>
              </w:rPr>
              <w:t>s</w:t>
            </w:r>
            <w:r w:rsidR="00746FDC" w:rsidRPr="005E6AEB">
              <w:rPr>
                <w:b/>
                <w:lang w:val="fr-FR"/>
              </w:rPr>
              <w:t xml:space="preserve"> partenariats ?</w:t>
            </w:r>
          </w:p>
          <w:p w:rsidR="00F35C28" w:rsidRPr="005E6AEB" w:rsidRDefault="00F35C28" w:rsidP="005E6AEB">
            <w:pPr>
              <w:spacing w:line="360" w:lineRule="auto"/>
              <w:ind w:firstLine="720"/>
              <w:jc w:val="both"/>
              <w:rPr>
                <w:rFonts w:asciiTheme="minorHAnsi" w:hAnsiTheme="minorHAnsi"/>
                <w:b/>
                <w:lang w:val="fr-FR"/>
              </w:rPr>
            </w:pPr>
          </w:p>
        </w:tc>
        <w:tc>
          <w:tcPr>
            <w:tcW w:w="2070" w:type="dxa"/>
            <w:vMerge w:val="restart"/>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710"/>
        </w:trPr>
        <w:tc>
          <w:tcPr>
            <w:tcW w:w="7578" w:type="dxa"/>
          </w:tcPr>
          <w:p w:rsidR="00F35C28" w:rsidRPr="00300E4A" w:rsidRDefault="00E71640" w:rsidP="005E6AEB">
            <w:pPr>
              <w:spacing w:line="360" w:lineRule="auto"/>
              <w:jc w:val="both"/>
              <w:rPr>
                <w:rFonts w:asciiTheme="minorHAnsi" w:hAnsiTheme="minorHAnsi"/>
                <w:u w:val="single"/>
                <w:lang w:val="fr-FR"/>
              </w:rPr>
            </w:pPr>
            <w:r w:rsidRPr="00300E4A">
              <w:rPr>
                <w:rFonts w:asciiTheme="minorHAnsi" w:hAnsiTheme="minorHAnsi"/>
                <w:u w:val="single"/>
                <w:lang w:val="fr-FR"/>
              </w:rPr>
              <w:t xml:space="preserve">Explicatif </w:t>
            </w:r>
            <w:r w:rsidR="00F35C28" w:rsidRPr="00300E4A">
              <w:rPr>
                <w:rFonts w:asciiTheme="minorHAnsi" w:hAnsiTheme="minorHAnsi"/>
                <w:u w:val="single"/>
                <w:lang w:val="fr-FR"/>
              </w:rPr>
              <w:t>:</w:t>
            </w:r>
          </w:p>
          <w:p w:rsidR="005E6AEB" w:rsidRDefault="00A5646E" w:rsidP="005E6AEB">
            <w:pPr>
              <w:spacing w:line="360" w:lineRule="auto"/>
              <w:jc w:val="both"/>
              <w:rPr>
                <w:lang w:val="fr-FR"/>
              </w:rPr>
            </w:pPr>
            <w:r>
              <w:rPr>
                <w:i/>
                <w:lang w:val="fr-FR"/>
              </w:rPr>
              <w:t xml:space="preserve">Le </w:t>
            </w:r>
            <w:r w:rsidR="001113B5">
              <w:rPr>
                <w:i/>
                <w:lang w:val="fr-FR"/>
              </w:rPr>
              <w:t>développement</w:t>
            </w:r>
            <w:r>
              <w:rPr>
                <w:i/>
                <w:lang w:val="fr-FR"/>
              </w:rPr>
              <w:t xml:space="preserve"> d</w:t>
            </w:r>
            <w:r w:rsidR="00E71640" w:rsidRPr="005E6AEB">
              <w:rPr>
                <w:i/>
                <w:lang w:val="fr-FR"/>
              </w:rPr>
              <w:t>es engagement</w:t>
            </w:r>
            <w:r w:rsidR="005E6AEB" w:rsidRPr="005E6AEB">
              <w:rPr>
                <w:i/>
                <w:lang w:val="fr-FR"/>
              </w:rPr>
              <w:t>s</w:t>
            </w:r>
            <w:r w:rsidR="00E71640" w:rsidRPr="005E6AEB">
              <w:rPr>
                <w:i/>
                <w:lang w:val="fr-FR"/>
              </w:rPr>
              <w:t xml:space="preserve"> et de</w:t>
            </w:r>
            <w:r>
              <w:rPr>
                <w:i/>
                <w:lang w:val="fr-FR"/>
              </w:rPr>
              <w:t>s</w:t>
            </w:r>
            <w:r w:rsidR="00E71640" w:rsidRPr="005E6AEB">
              <w:rPr>
                <w:i/>
                <w:lang w:val="fr-FR"/>
              </w:rPr>
              <w:t xml:space="preserve"> partenaria</w:t>
            </w:r>
            <w:r w:rsidR="005E6AEB">
              <w:rPr>
                <w:i/>
                <w:lang w:val="fr-FR"/>
              </w:rPr>
              <w:t>ts</w:t>
            </w:r>
            <w:r w:rsidR="00E71640" w:rsidRPr="00300E4A">
              <w:rPr>
                <w:lang w:val="fr-FR"/>
              </w:rPr>
              <w:t xml:space="preserve"> incluent </w:t>
            </w:r>
            <w:r>
              <w:rPr>
                <w:lang w:val="fr-FR"/>
              </w:rPr>
              <w:t>la concertation</w:t>
            </w:r>
            <w:r w:rsidR="00E71640" w:rsidRPr="00300E4A">
              <w:rPr>
                <w:lang w:val="fr-FR"/>
              </w:rPr>
              <w:t xml:space="preserve"> politique et le consensus ; la pleine intégration et l'harmonisation des procédures du PDDAA dans la planific</w:t>
            </w:r>
            <w:r w:rsidR="005E6AEB">
              <w:rPr>
                <w:lang w:val="fr-FR"/>
              </w:rPr>
              <w:t>ation du développement national</w:t>
            </w:r>
            <w:r w:rsidR="00E71640" w:rsidRPr="00300E4A">
              <w:rPr>
                <w:lang w:val="fr-FR"/>
              </w:rPr>
              <w:t>, l</w:t>
            </w:r>
            <w:r w:rsidR="005E6AEB">
              <w:rPr>
                <w:lang w:val="fr-FR"/>
              </w:rPr>
              <w:t xml:space="preserve">es </w:t>
            </w:r>
            <w:r w:rsidR="00E71640" w:rsidRPr="00300E4A">
              <w:rPr>
                <w:lang w:val="fr-FR"/>
              </w:rPr>
              <w:t>engagement</w:t>
            </w:r>
            <w:r w:rsidR="005E6AEB">
              <w:rPr>
                <w:lang w:val="fr-FR"/>
              </w:rPr>
              <w:t>s</w:t>
            </w:r>
            <w:r w:rsidR="00E71640" w:rsidRPr="00300E4A">
              <w:rPr>
                <w:lang w:val="fr-FR"/>
              </w:rPr>
              <w:t xml:space="preserve"> avec l'UA, les CER et les autres parties prenantes afin de s'assurer que les dimensions continentales, régionales et </w:t>
            </w:r>
            <w:r w:rsidR="006D0754" w:rsidRPr="00300E4A">
              <w:rPr>
                <w:lang w:val="fr-FR"/>
              </w:rPr>
              <w:t>nationales</w:t>
            </w:r>
            <w:r w:rsidR="00E71640" w:rsidRPr="00300E4A">
              <w:rPr>
                <w:lang w:val="fr-FR"/>
              </w:rPr>
              <w:t xml:space="preserve"> du PDDAA sont pris</w:t>
            </w:r>
            <w:r w:rsidR="005E6AEB">
              <w:rPr>
                <w:lang w:val="fr-FR"/>
              </w:rPr>
              <w:t>es</w:t>
            </w:r>
            <w:r w:rsidR="00E71640" w:rsidRPr="00300E4A">
              <w:rPr>
                <w:lang w:val="fr-FR"/>
              </w:rPr>
              <w:t xml:space="preserve"> en compte lors de </w:t>
            </w:r>
            <w:r w:rsidR="006D0754" w:rsidRPr="00300E4A">
              <w:rPr>
                <w:lang w:val="fr-FR"/>
              </w:rPr>
              <w:t>sa</w:t>
            </w:r>
            <w:r w:rsidR="00E71640" w:rsidRPr="00300E4A">
              <w:rPr>
                <w:lang w:val="fr-FR"/>
              </w:rPr>
              <w:t xml:space="preserve"> planification et </w:t>
            </w:r>
            <w:r w:rsidR="006D0754" w:rsidRPr="00300E4A">
              <w:rPr>
                <w:lang w:val="fr-FR"/>
              </w:rPr>
              <w:t xml:space="preserve">sa </w:t>
            </w:r>
            <w:r w:rsidR="00E71640" w:rsidRPr="00300E4A">
              <w:rPr>
                <w:lang w:val="fr-FR"/>
              </w:rPr>
              <w:t xml:space="preserve">mise en </w:t>
            </w:r>
            <w:r w:rsidR="006D0754" w:rsidRPr="00300E4A">
              <w:rPr>
                <w:lang w:val="fr-FR"/>
              </w:rPr>
              <w:t xml:space="preserve">œuvre ; l’élargissement de la portée du GTDA et </w:t>
            </w:r>
            <w:r w:rsidR="005E6AEB">
              <w:rPr>
                <w:lang w:val="fr-FR"/>
              </w:rPr>
              <w:t>ses relations</w:t>
            </w:r>
            <w:r w:rsidR="006D0754" w:rsidRPr="00300E4A">
              <w:rPr>
                <w:lang w:val="fr-FR"/>
              </w:rPr>
              <w:t xml:space="preserve"> avec</w:t>
            </w:r>
            <w:r w:rsidR="00E71640" w:rsidRPr="00300E4A">
              <w:rPr>
                <w:lang w:val="fr-FR"/>
              </w:rPr>
              <w:t xml:space="preserve"> d'autres groupes de travail de donateurs </w:t>
            </w:r>
            <w:r w:rsidR="006D0754" w:rsidRPr="00300E4A">
              <w:rPr>
                <w:lang w:val="fr-FR"/>
              </w:rPr>
              <w:t>afin de</w:t>
            </w:r>
            <w:r w:rsidR="00E71640" w:rsidRPr="00300E4A">
              <w:rPr>
                <w:lang w:val="fr-FR"/>
              </w:rPr>
              <w:t xml:space="preserve"> </w:t>
            </w:r>
            <w:r w:rsidR="005E6AEB">
              <w:rPr>
                <w:lang w:val="fr-FR"/>
              </w:rPr>
              <w:t>s’assurer que</w:t>
            </w:r>
            <w:r w:rsidR="00E71640" w:rsidRPr="00300E4A">
              <w:rPr>
                <w:lang w:val="fr-FR"/>
              </w:rPr>
              <w:t xml:space="preserve"> les bailleurs de fonds ré</w:t>
            </w:r>
            <w:r w:rsidR="005E6AEB">
              <w:rPr>
                <w:lang w:val="fr-FR"/>
              </w:rPr>
              <w:t>pond</w:t>
            </w:r>
            <w:r w:rsidR="006D0754" w:rsidRPr="00300E4A">
              <w:rPr>
                <w:lang w:val="fr-FR"/>
              </w:rPr>
              <w:t>e</w:t>
            </w:r>
            <w:r w:rsidR="005E6AEB">
              <w:rPr>
                <w:lang w:val="fr-FR"/>
              </w:rPr>
              <w:t>nt efficacement au</w:t>
            </w:r>
            <w:r w:rsidR="006D0754" w:rsidRPr="00300E4A">
              <w:rPr>
                <w:lang w:val="fr-FR"/>
              </w:rPr>
              <w:t xml:space="preserve"> caractère </w:t>
            </w:r>
            <w:r w:rsidR="006D0754" w:rsidRPr="005E6AEB">
              <w:rPr>
                <w:i/>
                <w:lang w:val="fr-FR"/>
              </w:rPr>
              <w:t>détaillé</w:t>
            </w:r>
            <w:r w:rsidR="00E71640" w:rsidRPr="00300E4A">
              <w:rPr>
                <w:lang w:val="fr-FR"/>
              </w:rPr>
              <w:t xml:space="preserve"> du PDDAA ; </w:t>
            </w:r>
            <w:r w:rsidR="006D0754" w:rsidRPr="00300E4A">
              <w:rPr>
                <w:lang w:val="fr-FR"/>
              </w:rPr>
              <w:t xml:space="preserve">recrutement </w:t>
            </w:r>
            <w:r w:rsidR="005E6AEB">
              <w:rPr>
                <w:lang w:val="fr-FR"/>
              </w:rPr>
              <w:t>du personnel (</w:t>
            </w:r>
            <w:r w:rsidR="006D0754" w:rsidRPr="00300E4A">
              <w:rPr>
                <w:lang w:val="fr-FR"/>
              </w:rPr>
              <w:t xml:space="preserve"> </w:t>
            </w:r>
            <w:r w:rsidR="005E6AEB">
              <w:rPr>
                <w:lang w:val="fr-FR"/>
              </w:rPr>
              <w:t>responsables</w:t>
            </w:r>
            <w:r w:rsidR="006D0754" w:rsidRPr="00300E4A">
              <w:rPr>
                <w:lang w:val="fr-FR"/>
              </w:rPr>
              <w:t xml:space="preserve"> </w:t>
            </w:r>
            <w:r w:rsidR="005E6AEB">
              <w:rPr>
                <w:lang w:val="fr-FR"/>
              </w:rPr>
              <w:t>et</w:t>
            </w:r>
            <w:r w:rsidR="00E71640" w:rsidRPr="00300E4A">
              <w:rPr>
                <w:lang w:val="fr-FR"/>
              </w:rPr>
              <w:t xml:space="preserve"> chefs de mission</w:t>
            </w:r>
            <w:r w:rsidR="005E6AEB">
              <w:rPr>
                <w:lang w:val="fr-FR"/>
              </w:rPr>
              <w:t>)</w:t>
            </w:r>
            <w:r w:rsidR="00E71640" w:rsidRPr="00300E4A">
              <w:rPr>
                <w:lang w:val="fr-FR"/>
              </w:rPr>
              <w:t xml:space="preserve"> pour assurer la priorisation et </w:t>
            </w:r>
            <w:r w:rsidR="005E6AEB">
              <w:rPr>
                <w:lang w:val="fr-FR"/>
              </w:rPr>
              <w:t xml:space="preserve">établir </w:t>
            </w:r>
            <w:r w:rsidR="002B7771">
              <w:rPr>
                <w:lang w:val="fr-FR"/>
              </w:rPr>
              <w:t>l</w:t>
            </w:r>
            <w:r w:rsidR="005C3686" w:rsidRPr="00300E4A">
              <w:rPr>
                <w:lang w:val="fr-FR"/>
              </w:rPr>
              <w:t>es liens</w:t>
            </w:r>
            <w:r w:rsidR="00E71640" w:rsidRPr="00300E4A">
              <w:rPr>
                <w:lang w:val="fr-FR"/>
              </w:rPr>
              <w:t xml:space="preserve"> </w:t>
            </w:r>
            <w:r w:rsidR="005E6AEB">
              <w:rPr>
                <w:lang w:val="fr-FR"/>
              </w:rPr>
              <w:t xml:space="preserve">avec </w:t>
            </w:r>
            <w:r w:rsidR="00E71640" w:rsidRPr="00300E4A">
              <w:rPr>
                <w:lang w:val="fr-FR"/>
              </w:rPr>
              <w:t xml:space="preserve">d'autres initiatives ; </w:t>
            </w:r>
            <w:r w:rsidR="005C3686" w:rsidRPr="00300E4A">
              <w:rPr>
                <w:lang w:val="fr-FR"/>
              </w:rPr>
              <w:t xml:space="preserve">défendre le </w:t>
            </w:r>
            <w:r w:rsidR="00E71640" w:rsidRPr="00300E4A">
              <w:rPr>
                <w:lang w:val="fr-FR"/>
              </w:rPr>
              <w:t xml:space="preserve">PDDAA et le développement agricole au sein du gouvernement , en particulier </w:t>
            </w:r>
            <w:r w:rsidR="005C3686" w:rsidRPr="00300E4A">
              <w:rPr>
                <w:lang w:val="fr-FR"/>
              </w:rPr>
              <w:t>au niveau du</w:t>
            </w:r>
            <w:r w:rsidR="00E71640" w:rsidRPr="00300E4A">
              <w:rPr>
                <w:lang w:val="fr-FR"/>
              </w:rPr>
              <w:t xml:space="preserve"> </w:t>
            </w:r>
            <w:r w:rsidR="005E6AEB" w:rsidRPr="00300E4A">
              <w:rPr>
                <w:lang w:val="fr-FR"/>
              </w:rPr>
              <w:t xml:space="preserve">Ministère </w:t>
            </w:r>
            <w:r w:rsidR="00E71640" w:rsidRPr="00300E4A">
              <w:rPr>
                <w:lang w:val="fr-FR"/>
              </w:rPr>
              <w:t xml:space="preserve">des Finances ; </w:t>
            </w:r>
            <w:r w:rsidR="005C3686" w:rsidRPr="00300E4A">
              <w:rPr>
                <w:lang w:val="fr-FR"/>
              </w:rPr>
              <w:t xml:space="preserve">existence </w:t>
            </w:r>
            <w:r w:rsidR="002B7771">
              <w:rPr>
                <w:lang w:val="fr-FR"/>
              </w:rPr>
              <w:t>d’une cartographie</w:t>
            </w:r>
            <w:r w:rsidR="002B7771" w:rsidRPr="00300E4A">
              <w:rPr>
                <w:lang w:val="fr-FR"/>
              </w:rPr>
              <w:t xml:space="preserve"> </w:t>
            </w:r>
            <w:r w:rsidR="005E6AEB">
              <w:rPr>
                <w:lang w:val="fr-FR"/>
              </w:rPr>
              <w:t>d</w:t>
            </w:r>
            <w:r w:rsidR="002B7771">
              <w:rPr>
                <w:lang w:val="fr-FR"/>
              </w:rPr>
              <w:t>e l’</w:t>
            </w:r>
            <w:r w:rsidR="005C3686" w:rsidRPr="00300E4A">
              <w:rPr>
                <w:lang w:val="fr-FR"/>
              </w:rPr>
              <w:t>assistance des</w:t>
            </w:r>
            <w:r w:rsidR="00E71640" w:rsidRPr="00300E4A">
              <w:rPr>
                <w:lang w:val="fr-FR"/>
              </w:rPr>
              <w:t xml:space="preserve"> bailleurs de fonds </w:t>
            </w:r>
            <w:r w:rsidR="005C3686" w:rsidRPr="00300E4A">
              <w:rPr>
                <w:lang w:val="fr-FR"/>
              </w:rPr>
              <w:t xml:space="preserve">et </w:t>
            </w:r>
            <w:r w:rsidR="00E71640" w:rsidRPr="00300E4A">
              <w:rPr>
                <w:lang w:val="fr-FR"/>
              </w:rPr>
              <w:t xml:space="preserve"> </w:t>
            </w:r>
            <w:r w:rsidR="005E6AEB">
              <w:rPr>
                <w:lang w:val="fr-FR"/>
              </w:rPr>
              <w:t>d</w:t>
            </w:r>
            <w:r w:rsidR="002B7771">
              <w:rPr>
                <w:lang w:val="fr-FR"/>
              </w:rPr>
              <w:t xml:space="preserve">es </w:t>
            </w:r>
            <w:r w:rsidR="00E71640" w:rsidRPr="00300E4A">
              <w:rPr>
                <w:lang w:val="fr-FR"/>
              </w:rPr>
              <w:t xml:space="preserve">investissements du gouvernement </w:t>
            </w:r>
            <w:r w:rsidR="005C3686" w:rsidRPr="00300E4A">
              <w:rPr>
                <w:lang w:val="fr-FR"/>
              </w:rPr>
              <w:t xml:space="preserve">dans l’agriculture </w:t>
            </w:r>
            <w:r w:rsidR="005E6AEB">
              <w:rPr>
                <w:lang w:val="fr-FR"/>
              </w:rPr>
              <w:t>au niveau du</w:t>
            </w:r>
            <w:r w:rsidR="005C3686" w:rsidRPr="00300E4A">
              <w:rPr>
                <w:lang w:val="fr-FR"/>
              </w:rPr>
              <w:t xml:space="preserve"> pays ; inclusion </w:t>
            </w:r>
            <w:r w:rsidR="00E71640" w:rsidRPr="00300E4A">
              <w:rPr>
                <w:lang w:val="fr-FR"/>
              </w:rPr>
              <w:t xml:space="preserve">des bailleurs de fonds </w:t>
            </w:r>
            <w:r w:rsidR="00DB33E9">
              <w:rPr>
                <w:lang w:val="fr-FR"/>
              </w:rPr>
              <w:t xml:space="preserve">non traditionnels </w:t>
            </w:r>
            <w:r w:rsidR="00E71640" w:rsidRPr="00300E4A">
              <w:rPr>
                <w:lang w:val="fr-FR"/>
              </w:rPr>
              <w:t xml:space="preserve">et </w:t>
            </w:r>
            <w:r w:rsidR="00DB33E9">
              <w:rPr>
                <w:lang w:val="fr-FR"/>
              </w:rPr>
              <w:t>de tou</w:t>
            </w:r>
            <w:r w:rsidR="007238D5">
              <w:rPr>
                <w:lang w:val="fr-FR"/>
              </w:rPr>
              <w:t>s</w:t>
            </w:r>
            <w:r w:rsidR="00DB33E9">
              <w:rPr>
                <w:lang w:val="fr-FR"/>
              </w:rPr>
              <w:t xml:space="preserve"> les</w:t>
            </w:r>
            <w:r w:rsidR="00E71640" w:rsidRPr="00300E4A">
              <w:rPr>
                <w:lang w:val="fr-FR"/>
              </w:rPr>
              <w:t xml:space="preserve"> acteurs </w:t>
            </w:r>
            <w:r w:rsidR="005E6AEB">
              <w:rPr>
                <w:lang w:val="fr-FR"/>
              </w:rPr>
              <w:t>dans le</w:t>
            </w:r>
            <w:r w:rsidR="00E71640" w:rsidRPr="00300E4A">
              <w:rPr>
                <w:lang w:val="fr-FR"/>
              </w:rPr>
              <w:t xml:space="preserve"> processus de</w:t>
            </w:r>
            <w:r w:rsidR="005E6AEB">
              <w:rPr>
                <w:lang w:val="fr-FR"/>
              </w:rPr>
              <w:t xml:space="preserve"> planification du développement ;</w:t>
            </w:r>
            <w:r w:rsidR="00E71640" w:rsidRPr="00300E4A">
              <w:rPr>
                <w:lang w:val="fr-FR"/>
              </w:rPr>
              <w:t xml:space="preserve"> </w:t>
            </w:r>
            <w:r w:rsidR="005E6AEB">
              <w:rPr>
                <w:lang w:val="fr-FR"/>
              </w:rPr>
              <w:t>prise</w:t>
            </w:r>
            <w:r w:rsidR="00E71640" w:rsidRPr="00300E4A">
              <w:rPr>
                <w:lang w:val="fr-FR"/>
              </w:rPr>
              <w:t xml:space="preserve"> </w:t>
            </w:r>
            <w:r w:rsidR="005C3686" w:rsidRPr="00300E4A">
              <w:rPr>
                <w:lang w:val="fr-FR"/>
              </w:rPr>
              <w:t xml:space="preserve">en compte </w:t>
            </w:r>
            <w:r w:rsidR="005E6AEB">
              <w:rPr>
                <w:lang w:val="fr-FR"/>
              </w:rPr>
              <w:t>d</w:t>
            </w:r>
            <w:r w:rsidR="00E71640" w:rsidRPr="00300E4A">
              <w:rPr>
                <w:lang w:val="fr-FR"/>
              </w:rPr>
              <w:t xml:space="preserve">es processus et accords (ou </w:t>
            </w:r>
            <w:r w:rsidR="002B7771">
              <w:rPr>
                <w:lang w:val="fr-FR"/>
              </w:rPr>
              <w:t>Pactes</w:t>
            </w:r>
            <w:r w:rsidR="00E71640" w:rsidRPr="00300E4A">
              <w:rPr>
                <w:lang w:val="fr-FR"/>
              </w:rPr>
              <w:t xml:space="preserve">) </w:t>
            </w:r>
            <w:r w:rsidR="005C3686" w:rsidRPr="00300E4A">
              <w:rPr>
                <w:lang w:val="fr-FR"/>
              </w:rPr>
              <w:t xml:space="preserve">du </w:t>
            </w:r>
            <w:r w:rsidR="00E71640" w:rsidRPr="00300E4A">
              <w:rPr>
                <w:lang w:val="fr-FR"/>
              </w:rPr>
              <w:t xml:space="preserve">PDDAA dans </w:t>
            </w:r>
            <w:r w:rsidR="005E6AEB">
              <w:rPr>
                <w:lang w:val="fr-FR"/>
              </w:rPr>
              <w:t xml:space="preserve">l’assistance  au développement </w:t>
            </w:r>
            <w:r w:rsidR="005C3686" w:rsidRPr="00300E4A">
              <w:rPr>
                <w:lang w:val="fr-FR"/>
              </w:rPr>
              <w:t>de</w:t>
            </w:r>
            <w:r w:rsidR="005E6AEB">
              <w:rPr>
                <w:lang w:val="fr-FR"/>
              </w:rPr>
              <w:t>s</w:t>
            </w:r>
            <w:r w:rsidR="005C3686" w:rsidRPr="00300E4A">
              <w:rPr>
                <w:lang w:val="fr-FR"/>
              </w:rPr>
              <w:t xml:space="preserve"> stratégies et </w:t>
            </w:r>
            <w:r w:rsidR="005E6AEB">
              <w:rPr>
                <w:lang w:val="fr-FR"/>
              </w:rPr>
              <w:t>des programmes</w:t>
            </w:r>
            <w:r w:rsidR="005E4777" w:rsidRPr="00300E4A">
              <w:rPr>
                <w:lang w:val="fr-FR"/>
              </w:rPr>
              <w:t xml:space="preserve"> ; participation</w:t>
            </w:r>
            <w:r w:rsidR="00E71640" w:rsidRPr="00300E4A">
              <w:rPr>
                <w:lang w:val="fr-FR"/>
              </w:rPr>
              <w:t xml:space="preserve"> </w:t>
            </w:r>
            <w:r w:rsidR="005E4777" w:rsidRPr="00300E4A">
              <w:rPr>
                <w:lang w:val="fr-FR"/>
              </w:rPr>
              <w:t>aux événements de lancement du</w:t>
            </w:r>
            <w:r w:rsidR="00E71640" w:rsidRPr="00300E4A">
              <w:rPr>
                <w:lang w:val="fr-FR"/>
              </w:rPr>
              <w:t xml:space="preserve"> PDDAA et approbation de </w:t>
            </w:r>
            <w:r w:rsidR="005E4777" w:rsidRPr="00300E4A">
              <w:rPr>
                <w:lang w:val="fr-FR"/>
              </w:rPr>
              <w:t>sa</w:t>
            </w:r>
            <w:r w:rsidR="00E71640" w:rsidRPr="00300E4A">
              <w:rPr>
                <w:lang w:val="fr-FR"/>
              </w:rPr>
              <w:t xml:space="preserve"> feuille de route.</w:t>
            </w:r>
          </w:p>
          <w:p w:rsidR="005E6AEB" w:rsidRDefault="005E6AEB" w:rsidP="005E6AEB">
            <w:pPr>
              <w:spacing w:line="360" w:lineRule="auto"/>
              <w:jc w:val="both"/>
              <w:rPr>
                <w:lang w:val="fr-FR"/>
              </w:rPr>
            </w:pPr>
          </w:p>
          <w:p w:rsidR="00F35C28" w:rsidRPr="00300E4A" w:rsidRDefault="00AA67BD" w:rsidP="003B39DD">
            <w:pPr>
              <w:spacing w:line="360" w:lineRule="auto"/>
              <w:jc w:val="both"/>
              <w:rPr>
                <w:rFonts w:asciiTheme="minorHAnsi" w:hAnsiTheme="minorHAnsi"/>
                <w:lang w:val="fr-FR"/>
              </w:rPr>
            </w:pPr>
            <w:r w:rsidRPr="00300E4A">
              <w:rPr>
                <w:lang w:val="fr-FR"/>
              </w:rPr>
              <w:t>En classant l</w:t>
            </w:r>
            <w:r w:rsidR="00E71640" w:rsidRPr="00300E4A">
              <w:rPr>
                <w:lang w:val="fr-FR"/>
              </w:rPr>
              <w:t xml:space="preserve">es progrès </w:t>
            </w:r>
            <w:r w:rsidR="005E6AEB">
              <w:rPr>
                <w:lang w:val="fr-FR"/>
              </w:rPr>
              <w:t xml:space="preserve">réalisés au niveau </w:t>
            </w:r>
            <w:r w:rsidR="00E71640" w:rsidRPr="00300E4A">
              <w:rPr>
                <w:lang w:val="fr-FR"/>
              </w:rPr>
              <w:t>de</w:t>
            </w:r>
            <w:r w:rsidR="005E6AEB">
              <w:rPr>
                <w:lang w:val="fr-FR"/>
              </w:rPr>
              <w:t xml:space="preserve"> la</w:t>
            </w:r>
            <w:r w:rsidR="00E71640" w:rsidRPr="00300E4A">
              <w:rPr>
                <w:lang w:val="fr-FR"/>
              </w:rPr>
              <w:t xml:space="preserve"> responsabilisation mutuelle, </w:t>
            </w:r>
            <w:r w:rsidR="00300E4A" w:rsidRPr="00300E4A">
              <w:rPr>
                <w:lang w:val="fr-FR"/>
              </w:rPr>
              <w:lastRenderedPageBreak/>
              <w:t xml:space="preserve">veuillez </w:t>
            </w:r>
            <w:r w:rsidR="002B7771">
              <w:rPr>
                <w:lang w:val="fr-FR"/>
              </w:rPr>
              <w:t>indiquer les</w:t>
            </w:r>
            <w:r w:rsidR="00E71640" w:rsidRPr="00300E4A">
              <w:rPr>
                <w:lang w:val="fr-FR"/>
              </w:rPr>
              <w:t xml:space="preserve"> programmes et </w:t>
            </w:r>
            <w:r w:rsidR="002B7771">
              <w:rPr>
                <w:lang w:val="fr-FR"/>
              </w:rPr>
              <w:t>l</w:t>
            </w:r>
            <w:r w:rsidR="00E71640" w:rsidRPr="00300E4A">
              <w:rPr>
                <w:lang w:val="fr-FR"/>
              </w:rPr>
              <w:t>es p</w:t>
            </w:r>
            <w:r w:rsidR="005E6AEB">
              <w:rPr>
                <w:lang w:val="fr-FR"/>
              </w:rPr>
              <w:t>olitiques que vous avez formulés et mis</w:t>
            </w:r>
            <w:r w:rsidR="00E71640" w:rsidRPr="00300E4A">
              <w:rPr>
                <w:lang w:val="fr-FR"/>
              </w:rPr>
              <w:t xml:space="preserve"> en œuvre, les difficultés </w:t>
            </w:r>
            <w:r w:rsidR="002B7771" w:rsidRPr="00300E4A">
              <w:rPr>
                <w:lang w:val="fr-FR"/>
              </w:rPr>
              <w:t xml:space="preserve">et les défis </w:t>
            </w:r>
            <w:r w:rsidR="00E71640" w:rsidRPr="00300E4A">
              <w:rPr>
                <w:lang w:val="fr-FR"/>
              </w:rPr>
              <w:t xml:space="preserve">que vous avez rencontrés </w:t>
            </w:r>
            <w:r w:rsidR="002B7771">
              <w:rPr>
                <w:lang w:val="fr-FR"/>
              </w:rPr>
              <w:t>ainsi que les</w:t>
            </w:r>
            <w:r w:rsidR="002B7771" w:rsidRPr="00300E4A">
              <w:rPr>
                <w:lang w:val="fr-FR"/>
              </w:rPr>
              <w:t xml:space="preserve"> </w:t>
            </w:r>
            <w:r w:rsidR="00E71640" w:rsidRPr="00300E4A">
              <w:rPr>
                <w:lang w:val="fr-FR"/>
              </w:rPr>
              <w:t>succès que vous avez eu</w:t>
            </w:r>
            <w:r w:rsidR="00B15D07" w:rsidRPr="00300E4A">
              <w:rPr>
                <w:lang w:val="fr-FR"/>
              </w:rPr>
              <w:t>s</w:t>
            </w:r>
            <w:r w:rsidR="00E71640" w:rsidRPr="00300E4A">
              <w:rPr>
                <w:lang w:val="fr-FR"/>
              </w:rPr>
              <w:t xml:space="preserve"> </w:t>
            </w:r>
            <w:r w:rsidR="00DB33E9">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773"/>
        </w:trPr>
        <w:tc>
          <w:tcPr>
            <w:tcW w:w="7578" w:type="dxa"/>
          </w:tcPr>
          <w:p w:rsidR="00F35C28" w:rsidRPr="00300E4A" w:rsidRDefault="005E4777" w:rsidP="00F35C28">
            <w:pPr>
              <w:spacing w:line="360" w:lineRule="auto"/>
              <w:rPr>
                <w:rFonts w:asciiTheme="minorHAnsi" w:hAnsiTheme="minorHAnsi"/>
                <w:lang w:val="fr-FR"/>
              </w:rPr>
            </w:pPr>
            <w:r w:rsidRPr="00300E4A">
              <w:rPr>
                <w:lang w:val="fr-FR"/>
              </w:rPr>
              <w:lastRenderedPageBreak/>
              <w:t xml:space="preserve">Observations et précisions de l'équipe de pays </w:t>
            </w:r>
            <w:r w:rsidR="00F35C28" w:rsidRPr="00300E4A">
              <w:rPr>
                <w:rFonts w:asciiTheme="minorHAnsi" w:hAnsiTheme="minorHAnsi"/>
                <w:lang w:val="fr-FR"/>
              </w:rPr>
              <w:t>:</w:t>
            </w:r>
          </w:p>
          <w:p w:rsidR="00376DC5" w:rsidRDefault="00766CCB" w:rsidP="00376DC5">
            <w:pPr>
              <w:tabs>
                <w:tab w:val="left" w:pos="937"/>
              </w:tabs>
              <w:spacing w:before="100"/>
              <w:jc w:val="both"/>
              <w:rPr>
                <w:szCs w:val="24"/>
                <w:lang w:val="fr-FR"/>
              </w:rPr>
            </w:pPr>
            <w:r w:rsidRPr="00766CCB">
              <w:rPr>
                <w:szCs w:val="24"/>
                <w:lang w:val="fr-FR"/>
              </w:rPr>
              <w:t xml:space="preserve"> </w:t>
            </w:r>
            <w:r w:rsidR="00376DC5" w:rsidRPr="00D135E4">
              <w:rPr>
                <w:b/>
                <w:szCs w:val="24"/>
                <w:lang w:val="fr-FR"/>
              </w:rPr>
              <w:t>Le cadre de concertation des bailleurs de fonds (</w:t>
            </w:r>
            <w:proofErr w:type="spellStart"/>
            <w:r w:rsidR="00376DC5" w:rsidRPr="00D135E4">
              <w:rPr>
                <w:b/>
                <w:szCs w:val="24"/>
                <w:lang w:val="fr-FR"/>
              </w:rPr>
              <w:t>PTF’s</w:t>
            </w:r>
            <w:proofErr w:type="spellEnd"/>
            <w:r w:rsidR="00376DC5" w:rsidRPr="00D135E4">
              <w:rPr>
                <w:b/>
                <w:szCs w:val="24"/>
                <w:lang w:val="fr-FR"/>
              </w:rPr>
              <w:t>) s’est fortement impliqué  à tout ce processus</w:t>
            </w:r>
            <w:r w:rsidR="00376DC5">
              <w:rPr>
                <w:b/>
                <w:szCs w:val="24"/>
                <w:lang w:val="fr-FR"/>
              </w:rPr>
              <w:t> </w:t>
            </w:r>
            <w:r w:rsidR="00376DC5">
              <w:rPr>
                <w:szCs w:val="24"/>
                <w:lang w:val="fr-FR"/>
              </w:rPr>
              <w:t>:</w:t>
            </w:r>
          </w:p>
          <w:p w:rsidR="00766CCB" w:rsidRPr="00766CCB" w:rsidRDefault="006279BE" w:rsidP="00766CCB">
            <w:pPr>
              <w:spacing w:before="100"/>
              <w:jc w:val="both"/>
              <w:rPr>
                <w:szCs w:val="24"/>
                <w:lang w:val="fr-FR"/>
              </w:rPr>
            </w:pPr>
            <w:r w:rsidRPr="006279BE">
              <w:rPr>
                <w:noProof/>
                <w:lang w:val="fr-FR" w:eastAsia="fr-FR"/>
              </w:rPr>
              <w:pict>
                <v:oval id="_x0000_s1032" style="position:absolute;left:0;text-align:left;margin-left:390.5pt;margin-top:29.5pt;width:16.35pt;height:16.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r w:rsidR="003A21FE">
              <w:rPr>
                <w:szCs w:val="24"/>
                <w:lang w:val="fr-FR"/>
              </w:rPr>
              <w:t xml:space="preserve">La </w:t>
            </w:r>
            <w:r w:rsidR="00766CCB" w:rsidRPr="00766CCB">
              <w:rPr>
                <w:szCs w:val="24"/>
                <w:lang w:val="fr-FR"/>
              </w:rPr>
              <w:t xml:space="preserve">table ronde qui a réuni les différentes parties prenantes au processus (Gouvernement, Société Civile, Secteur Privé, Organisations Professionnelles Agricoles, CEDEAO, Union Africaine et Partenaires Techniques et Financiers) a été organisée les 26 et 27 juillet 2010 à Abidjan  et a permis la signature du pacte national ECOWAP/PDDAA relatif au PNIA. </w:t>
            </w:r>
          </w:p>
          <w:p w:rsidR="00766CCB" w:rsidRDefault="006279BE" w:rsidP="00766CCB">
            <w:pPr>
              <w:spacing w:before="100"/>
              <w:jc w:val="both"/>
              <w:rPr>
                <w:szCs w:val="24"/>
                <w:lang w:val="fr-FR"/>
              </w:rPr>
            </w:pPr>
            <w:r w:rsidRPr="006279BE">
              <w:rPr>
                <w:noProof/>
                <w:lang w:val="fr-FR" w:eastAsia="fr-FR"/>
              </w:rPr>
              <w:pict>
                <v:oval id="_x0000_s1033" style="position:absolute;left:0;text-align:left;margin-left:390.5pt;margin-top:21.1pt;width:16.35pt;height:16.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r w:rsidR="00766CCB" w:rsidRPr="00766CCB">
              <w:rPr>
                <w:szCs w:val="24"/>
                <w:lang w:val="fr-FR"/>
              </w:rPr>
              <w:t xml:space="preserve">L’agence de coordination et de planification du NEPAD a conduit la mission de revue technique indépendante du PID en Côte d’Ivoire du 08 au 15 Avril 2012. A l’issue de cette revue, le NEPAD et la CEDEAO ont validé le PID et donné leur avis favorable pour l’organisation du business meeting. </w:t>
            </w:r>
          </w:p>
          <w:p w:rsidR="003A21FE" w:rsidRPr="00766CCB" w:rsidRDefault="003A21FE" w:rsidP="00766CCB">
            <w:pPr>
              <w:spacing w:before="100"/>
              <w:jc w:val="both"/>
              <w:rPr>
                <w:szCs w:val="24"/>
                <w:lang w:val="fr-FR"/>
              </w:rPr>
            </w:pPr>
          </w:p>
          <w:p w:rsidR="00F35C28" w:rsidRPr="00766CCB" w:rsidRDefault="006279BE" w:rsidP="003A21FE">
            <w:pPr>
              <w:rPr>
                <w:szCs w:val="24"/>
                <w:lang w:val="fr-FR"/>
              </w:rPr>
            </w:pPr>
            <w:r w:rsidRPr="006279BE">
              <w:rPr>
                <w:noProof/>
                <w:lang w:val="fr-FR" w:eastAsia="fr-FR"/>
              </w:rPr>
              <w:pict>
                <v:oval id="_x0000_s1034" style="position:absolute;margin-left:390.5pt;margin-top:28.9pt;width:16.35pt;height:16.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r w:rsidR="003A21FE">
              <w:rPr>
                <w:rFonts w:cs="Arial"/>
                <w:bCs/>
                <w:lang w:val="fr-FR"/>
              </w:rPr>
              <w:t>L</w:t>
            </w:r>
            <w:r w:rsidR="003A21FE" w:rsidRPr="00766CCB">
              <w:rPr>
                <w:szCs w:val="24"/>
                <w:lang w:val="fr-FR"/>
              </w:rPr>
              <w:t>e</w:t>
            </w:r>
            <w:r w:rsidR="00766CCB" w:rsidRPr="00766CCB">
              <w:rPr>
                <w:szCs w:val="24"/>
                <w:lang w:val="fr-FR"/>
              </w:rPr>
              <w:t xml:space="preserve"> business meeting pour la mise en œuvre du PNIA et de l’IG8 : organisé à Abidjan les 12 et 13 septembre 2012 avec la participation des points focaux PNIA des pays de la CEDEAO, les Ambassadeurs des Pays Membres du G8, les Représentants des institutions financières régionales et internationales, la Commission de la CEDEAO, les Agences du Système des Nations Unies en Côte d’Ivoire, les Agences de coopération bilatérale et multilatérale, les Représentants des Organisations Professionnelles Agricoles, les entreprises du secteur privé et la Société Civile</w:t>
            </w:r>
          </w:p>
          <w:p w:rsidR="00766CCB" w:rsidRDefault="00766CCB" w:rsidP="00766CCB">
            <w:pPr>
              <w:tabs>
                <w:tab w:val="left" w:pos="937"/>
              </w:tabs>
              <w:spacing w:before="100"/>
              <w:jc w:val="both"/>
              <w:rPr>
                <w:szCs w:val="24"/>
                <w:lang w:val="fr-FR"/>
              </w:rPr>
            </w:pPr>
            <w:r w:rsidRPr="00D135E4">
              <w:rPr>
                <w:szCs w:val="24"/>
                <w:lang w:val="fr-FR"/>
              </w:rPr>
              <w:t>sur un coût global du PNIA évalué à 2 002,818 milliards de F CFA sur la période 2012-2015, le montant des annonces d’investissement enregistrées lors du business meeting s’élève à 2040,50 milliards de FCFA, soit 101,6% de couverture des besoins en investissement</w:t>
            </w:r>
            <w:r w:rsidR="003A21FE">
              <w:rPr>
                <w:b/>
                <w:szCs w:val="24"/>
                <w:lang w:val="fr-FR"/>
              </w:rPr>
              <w:t>.</w:t>
            </w:r>
          </w:p>
          <w:p w:rsidR="00D135E4" w:rsidRPr="00D135E4" w:rsidRDefault="00D135E4" w:rsidP="00376DC5">
            <w:pPr>
              <w:tabs>
                <w:tab w:val="left" w:pos="937"/>
              </w:tabs>
              <w:spacing w:before="100"/>
              <w:jc w:val="both"/>
              <w:rPr>
                <w:szCs w:val="24"/>
                <w:lang w:val="fr-FR"/>
              </w:rPr>
            </w:pP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1094"/>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t xml:space="preserve">2. </w:t>
            </w:r>
            <w:r w:rsidR="005E4777" w:rsidRPr="005E6AEB">
              <w:rPr>
                <w:rFonts w:asciiTheme="minorHAnsi" w:hAnsiTheme="minorHAnsi"/>
                <w:b/>
                <w:lang w:val="fr-FR"/>
              </w:rPr>
              <w:t xml:space="preserve">Comment évaluez-vous les progrès que </w:t>
            </w:r>
            <w:r w:rsidR="005E6AEB">
              <w:rPr>
                <w:rFonts w:asciiTheme="minorHAnsi" w:hAnsiTheme="minorHAnsi"/>
                <w:b/>
                <w:lang w:val="fr-FR"/>
              </w:rPr>
              <w:t>le</w:t>
            </w:r>
            <w:r w:rsidR="005E4777" w:rsidRPr="005E6AEB">
              <w:rPr>
                <w:rFonts w:asciiTheme="minorHAnsi" w:hAnsiTheme="minorHAnsi"/>
                <w:b/>
                <w:lang w:val="fr-FR"/>
              </w:rPr>
              <w:t xml:space="preserve"> pays et les bailleurs de fonds ont enregistrés </w:t>
            </w:r>
            <w:r w:rsidR="005E6AEB">
              <w:rPr>
                <w:rFonts w:asciiTheme="minorHAnsi" w:hAnsiTheme="minorHAnsi"/>
                <w:b/>
                <w:lang w:val="fr-FR"/>
              </w:rPr>
              <w:t>dans ​​la mise en œuvre de l</w:t>
            </w:r>
            <w:r w:rsidR="005E4777" w:rsidRPr="005E6AEB">
              <w:rPr>
                <w:rFonts w:asciiTheme="minorHAnsi" w:hAnsiTheme="minorHAnsi"/>
                <w:b/>
                <w:lang w:val="fr-FR"/>
              </w:rPr>
              <w:t xml:space="preserve">a planification axée sur des </w:t>
            </w:r>
            <w:r w:rsidR="005E4777" w:rsidRPr="007238D5">
              <w:rPr>
                <w:rFonts w:asciiTheme="minorHAnsi" w:hAnsiTheme="minorHAnsi"/>
                <w:b/>
                <w:lang w:val="fr-FR"/>
              </w:rPr>
              <w:t>résultats</w:t>
            </w:r>
            <w:r w:rsidR="005E4777" w:rsidRPr="005E6AEB">
              <w:rPr>
                <w:rFonts w:asciiTheme="minorHAnsi" w:hAnsiTheme="minorHAnsi"/>
                <w:b/>
                <w:lang w:val="fr-FR"/>
              </w:rPr>
              <w:t xml:space="preserve"> ?</w:t>
            </w:r>
          </w:p>
        </w:tc>
        <w:tc>
          <w:tcPr>
            <w:tcW w:w="2070" w:type="dxa"/>
            <w:vMerge w:val="restart"/>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1093"/>
        </w:trPr>
        <w:tc>
          <w:tcPr>
            <w:tcW w:w="7578" w:type="dxa"/>
          </w:tcPr>
          <w:p w:rsidR="00F35C28" w:rsidRPr="00300E4A" w:rsidRDefault="005E4777" w:rsidP="005E6AEB">
            <w:pPr>
              <w:spacing w:line="360" w:lineRule="auto"/>
              <w:jc w:val="both"/>
              <w:rPr>
                <w:rFonts w:asciiTheme="minorHAnsi" w:hAnsiTheme="minorHAnsi"/>
                <w:u w:val="single"/>
                <w:lang w:val="fr-FR"/>
              </w:rPr>
            </w:pPr>
            <w:r w:rsidRPr="00300E4A">
              <w:rPr>
                <w:rFonts w:asciiTheme="minorHAnsi" w:hAnsiTheme="minorHAnsi"/>
                <w:u w:val="single"/>
                <w:lang w:val="fr-FR"/>
              </w:rPr>
              <w:t xml:space="preserve">Explicatif </w:t>
            </w:r>
            <w:r w:rsidR="00F35C28" w:rsidRPr="00300E4A">
              <w:rPr>
                <w:rFonts w:asciiTheme="minorHAnsi" w:hAnsiTheme="minorHAnsi"/>
                <w:u w:val="single"/>
                <w:lang w:val="fr-FR"/>
              </w:rPr>
              <w:t>:</w:t>
            </w:r>
          </w:p>
          <w:p w:rsidR="00F35C28" w:rsidRPr="00300E4A" w:rsidRDefault="00A34DC1" w:rsidP="005E6AEB">
            <w:pPr>
              <w:pStyle w:val="En-tte"/>
              <w:spacing w:line="360" w:lineRule="auto"/>
              <w:jc w:val="both"/>
              <w:rPr>
                <w:rFonts w:asciiTheme="minorHAnsi" w:hAnsiTheme="minorHAnsi"/>
                <w:lang w:val="fr-FR"/>
              </w:rPr>
            </w:pPr>
            <w:r>
              <w:rPr>
                <w:lang w:val="fr-FR"/>
              </w:rPr>
              <w:t>Plusieurs exemples de l</w:t>
            </w:r>
            <w:r w:rsidR="00483FB7" w:rsidRPr="00300E4A">
              <w:rPr>
                <w:lang w:val="fr-FR"/>
              </w:rPr>
              <w:t>a</w:t>
            </w:r>
            <w:r w:rsidR="0020097E" w:rsidRPr="00300E4A">
              <w:rPr>
                <w:lang w:val="fr-FR"/>
              </w:rPr>
              <w:t xml:space="preserve"> planification axée sur les résultats</w:t>
            </w:r>
            <w:r w:rsidR="005E4777" w:rsidRPr="00300E4A">
              <w:rPr>
                <w:lang w:val="fr-FR"/>
              </w:rPr>
              <w:t xml:space="preserve"> </w:t>
            </w:r>
            <w:r w:rsidR="00483FB7" w:rsidRPr="00300E4A">
              <w:rPr>
                <w:lang w:val="fr-FR"/>
              </w:rPr>
              <w:t>inclu</w:t>
            </w:r>
            <w:r>
              <w:rPr>
                <w:lang w:val="fr-FR"/>
              </w:rPr>
              <w:t>en</w:t>
            </w:r>
            <w:r w:rsidR="00483FB7" w:rsidRPr="00300E4A">
              <w:rPr>
                <w:lang w:val="fr-FR"/>
              </w:rPr>
              <w:t>t</w:t>
            </w:r>
            <w:r w:rsidR="0020097E" w:rsidRPr="00300E4A">
              <w:rPr>
                <w:lang w:val="fr-FR"/>
              </w:rPr>
              <w:t xml:space="preserve"> l'identification des priorités-clés </w:t>
            </w:r>
            <w:r w:rsidR="005E4777" w:rsidRPr="00300E4A">
              <w:rPr>
                <w:lang w:val="fr-FR"/>
              </w:rPr>
              <w:t>d'investissement et les questions</w:t>
            </w:r>
            <w:r w:rsidR="0020097E" w:rsidRPr="00300E4A">
              <w:rPr>
                <w:lang w:val="fr-FR"/>
              </w:rPr>
              <w:t xml:space="preserve"> liées </w:t>
            </w:r>
            <w:r w:rsidR="005E6AEB">
              <w:rPr>
                <w:lang w:val="fr-FR"/>
              </w:rPr>
              <w:lastRenderedPageBreak/>
              <w:t>conjointement aux</w:t>
            </w:r>
            <w:r w:rsidR="0020097E" w:rsidRPr="00300E4A">
              <w:rPr>
                <w:lang w:val="fr-FR"/>
              </w:rPr>
              <w:t xml:space="preserve"> secteurs privé et public ; </w:t>
            </w:r>
            <w:r w:rsidR="006D7605" w:rsidRPr="00300E4A">
              <w:rPr>
                <w:lang w:val="fr-FR"/>
              </w:rPr>
              <w:t xml:space="preserve">la disponibilité </w:t>
            </w:r>
            <w:r w:rsidR="006D7605">
              <w:rPr>
                <w:lang w:val="fr-FR"/>
              </w:rPr>
              <w:t>de la</w:t>
            </w:r>
            <w:r w:rsidR="00483FB7" w:rsidRPr="00300E4A">
              <w:rPr>
                <w:lang w:val="fr-FR"/>
              </w:rPr>
              <w:t xml:space="preserve"> </w:t>
            </w:r>
            <w:r w:rsidR="006D7605">
              <w:rPr>
                <w:lang w:val="fr-FR"/>
              </w:rPr>
              <w:t xml:space="preserve">capacité nécessaire </w:t>
            </w:r>
            <w:r w:rsidR="005E4777" w:rsidRPr="00300E4A">
              <w:rPr>
                <w:lang w:val="fr-FR"/>
              </w:rPr>
              <w:t xml:space="preserve">pour </w:t>
            </w:r>
            <w:r w:rsidR="005E6AEB">
              <w:rPr>
                <w:lang w:val="fr-FR"/>
              </w:rPr>
              <w:t>réaliser</w:t>
            </w:r>
            <w:r w:rsidR="005E4777" w:rsidRPr="00300E4A">
              <w:rPr>
                <w:lang w:val="fr-FR"/>
              </w:rPr>
              <w:t xml:space="preserve"> </w:t>
            </w:r>
            <w:r w:rsidR="005E6AEB">
              <w:rPr>
                <w:lang w:val="fr-FR"/>
              </w:rPr>
              <w:t>le bilan,</w:t>
            </w:r>
            <w:r w:rsidR="00483FB7" w:rsidRPr="00300E4A">
              <w:rPr>
                <w:lang w:val="fr-FR"/>
              </w:rPr>
              <w:t xml:space="preserve"> l</w:t>
            </w:r>
            <w:r w:rsidR="005E4777" w:rsidRPr="00300E4A">
              <w:rPr>
                <w:lang w:val="fr-FR"/>
              </w:rPr>
              <w:t xml:space="preserve">'analyse des investissements et de la planification </w:t>
            </w:r>
            <w:r w:rsidR="005E6AEB">
              <w:rPr>
                <w:lang w:val="fr-FR"/>
              </w:rPr>
              <w:t>axée sur les résultats (</w:t>
            </w:r>
            <w:r w:rsidR="00483FB7" w:rsidRPr="00300E4A">
              <w:rPr>
                <w:lang w:val="fr-FR"/>
              </w:rPr>
              <w:t xml:space="preserve">Par exemple : en </w:t>
            </w:r>
            <w:r w:rsidR="005E6AEB">
              <w:rPr>
                <w:lang w:val="fr-FR"/>
              </w:rPr>
              <w:t xml:space="preserve">finançant une expertise supplémentaire </w:t>
            </w:r>
            <w:r w:rsidR="005E4777" w:rsidRPr="00300E4A">
              <w:rPr>
                <w:lang w:val="fr-FR"/>
              </w:rPr>
              <w:t xml:space="preserve">en cas de besoin ; </w:t>
            </w:r>
            <w:r w:rsidR="00483FB7" w:rsidRPr="00300E4A">
              <w:rPr>
                <w:lang w:val="fr-FR"/>
              </w:rPr>
              <w:t>en examinant l</w:t>
            </w:r>
            <w:r w:rsidR="005E4777" w:rsidRPr="00300E4A">
              <w:rPr>
                <w:lang w:val="fr-FR"/>
              </w:rPr>
              <w:t xml:space="preserve">es termes de référence pour </w:t>
            </w:r>
            <w:r w:rsidR="00483FB7" w:rsidRPr="00300E4A">
              <w:rPr>
                <w:lang w:val="fr-FR"/>
              </w:rPr>
              <w:t>la réalisation du bilan et d</w:t>
            </w:r>
            <w:r w:rsidR="005E4777" w:rsidRPr="00300E4A">
              <w:rPr>
                <w:lang w:val="fr-FR"/>
              </w:rPr>
              <w:t>es études analytiques</w:t>
            </w:r>
            <w:r w:rsidR="00483FB7" w:rsidRPr="00300E4A">
              <w:rPr>
                <w:lang w:val="fr-FR"/>
              </w:rPr>
              <w:t> ;</w:t>
            </w:r>
            <w:r w:rsidR="005E4777" w:rsidRPr="00300E4A">
              <w:rPr>
                <w:lang w:val="fr-FR"/>
              </w:rPr>
              <w:t xml:space="preserve"> et en comm</w:t>
            </w:r>
            <w:r w:rsidR="00483FB7" w:rsidRPr="00300E4A">
              <w:rPr>
                <w:lang w:val="fr-FR"/>
              </w:rPr>
              <w:t>entant les rapports techniques</w:t>
            </w:r>
            <w:r w:rsidR="005E6AEB">
              <w:rPr>
                <w:lang w:val="fr-FR"/>
              </w:rPr>
              <w:t>)</w:t>
            </w:r>
            <w:r w:rsidR="00483FB7" w:rsidRPr="00300E4A">
              <w:rPr>
                <w:lang w:val="fr-FR"/>
              </w:rPr>
              <w:t> ;</w:t>
            </w:r>
            <w:r w:rsidR="005E4777" w:rsidRPr="00300E4A">
              <w:rPr>
                <w:lang w:val="fr-FR"/>
              </w:rPr>
              <w:t xml:space="preserve"> le partage de connaissance</w:t>
            </w:r>
            <w:r w:rsidR="00483FB7" w:rsidRPr="00300E4A">
              <w:rPr>
                <w:lang w:val="fr-FR"/>
              </w:rPr>
              <w:t>s</w:t>
            </w:r>
            <w:r w:rsidR="005E4777" w:rsidRPr="00300E4A">
              <w:rPr>
                <w:lang w:val="fr-FR"/>
              </w:rPr>
              <w:t xml:space="preserve"> </w:t>
            </w:r>
            <w:r w:rsidR="00136380">
              <w:rPr>
                <w:lang w:val="fr-FR"/>
              </w:rPr>
              <w:t xml:space="preserve">issues </w:t>
            </w:r>
            <w:r w:rsidR="005E4777" w:rsidRPr="00300E4A">
              <w:rPr>
                <w:lang w:val="fr-FR"/>
              </w:rPr>
              <w:t xml:space="preserve">des résultats de la recherche pour appuyer la prise de décisions </w:t>
            </w:r>
            <w:r w:rsidR="00483FB7" w:rsidRPr="00300E4A">
              <w:rPr>
                <w:lang w:val="fr-FR"/>
              </w:rPr>
              <w:t>axée sur les résultats ;</w:t>
            </w:r>
            <w:r w:rsidR="00B15D07" w:rsidRPr="00300E4A">
              <w:rPr>
                <w:lang w:val="fr-FR"/>
              </w:rPr>
              <w:t xml:space="preserve"> </w:t>
            </w:r>
            <w:r w:rsidR="005E6AEB">
              <w:rPr>
                <w:lang w:val="fr-FR"/>
              </w:rPr>
              <w:t>un</w:t>
            </w:r>
            <w:r w:rsidR="00B15D07" w:rsidRPr="00300E4A">
              <w:rPr>
                <w:lang w:val="fr-FR"/>
              </w:rPr>
              <w:t xml:space="preserve"> </w:t>
            </w:r>
            <w:r w:rsidR="005E6AEB">
              <w:rPr>
                <w:lang w:val="fr-FR"/>
              </w:rPr>
              <w:t>appui</w:t>
            </w:r>
            <w:r w:rsidR="00B15D07" w:rsidRPr="00300E4A">
              <w:rPr>
                <w:lang w:val="fr-FR"/>
              </w:rPr>
              <w:t xml:space="preserve"> pour l’</w:t>
            </w:r>
            <w:r w:rsidR="005E4777" w:rsidRPr="00300E4A">
              <w:rPr>
                <w:lang w:val="fr-FR"/>
              </w:rPr>
              <w:t>évaluation</w:t>
            </w:r>
            <w:r w:rsidR="005E6AEB">
              <w:rPr>
                <w:lang w:val="fr-FR"/>
              </w:rPr>
              <w:t xml:space="preserve"> et l’estimation réelle</w:t>
            </w:r>
            <w:r w:rsidR="005E4777" w:rsidRPr="00300E4A">
              <w:rPr>
                <w:lang w:val="fr-FR"/>
              </w:rPr>
              <w:t xml:space="preserve"> du financement disponible auprès des gouvernements, des bailleurs de fonds et </w:t>
            </w:r>
            <w:r w:rsidR="00136380">
              <w:rPr>
                <w:lang w:val="fr-FR"/>
              </w:rPr>
              <w:t>du</w:t>
            </w:r>
            <w:r w:rsidR="00136380" w:rsidRPr="00300E4A">
              <w:rPr>
                <w:lang w:val="fr-FR"/>
              </w:rPr>
              <w:t xml:space="preserve"> </w:t>
            </w:r>
            <w:r w:rsidR="005E4777" w:rsidRPr="00300E4A">
              <w:rPr>
                <w:lang w:val="fr-FR"/>
              </w:rPr>
              <w:t>secteur privé dans les court, moyen et long terme</w:t>
            </w:r>
            <w:r w:rsidR="005E6AEB">
              <w:rPr>
                <w:lang w:val="fr-FR"/>
              </w:rPr>
              <w:t>s</w:t>
            </w:r>
            <w:r w:rsidR="00B15D07" w:rsidRPr="00300E4A">
              <w:rPr>
                <w:lang w:val="fr-FR"/>
              </w:rPr>
              <w:t xml:space="preserve"> </w:t>
            </w:r>
            <w:r w:rsidR="005E4777" w:rsidRPr="00300E4A">
              <w:rPr>
                <w:lang w:val="fr-FR"/>
              </w:rPr>
              <w:t xml:space="preserve">; </w:t>
            </w:r>
            <w:r w:rsidR="00B15D07" w:rsidRPr="00300E4A">
              <w:rPr>
                <w:lang w:val="fr-FR"/>
              </w:rPr>
              <w:t xml:space="preserve">les travaux </w:t>
            </w:r>
            <w:r w:rsidR="005E4777" w:rsidRPr="00300E4A">
              <w:rPr>
                <w:lang w:val="fr-FR"/>
              </w:rPr>
              <w:t xml:space="preserve">avec les </w:t>
            </w:r>
            <w:r w:rsidR="00B15D07" w:rsidRPr="00300E4A">
              <w:rPr>
                <w:lang w:val="fr-FR"/>
              </w:rPr>
              <w:t xml:space="preserve">bailleurs  de fonds afin </w:t>
            </w:r>
            <w:r w:rsidR="005E4777" w:rsidRPr="00300E4A">
              <w:rPr>
                <w:lang w:val="fr-FR"/>
              </w:rPr>
              <w:t xml:space="preserve">de comprendre comment </w:t>
            </w:r>
            <w:r w:rsidR="00B15D07" w:rsidRPr="00300E4A">
              <w:rPr>
                <w:lang w:val="fr-FR"/>
              </w:rPr>
              <w:t>la financement international et le</w:t>
            </w:r>
            <w:r w:rsidR="005E4777" w:rsidRPr="00300E4A">
              <w:rPr>
                <w:lang w:val="fr-FR"/>
              </w:rPr>
              <w:t xml:space="preserve"> financement au niveau</w:t>
            </w:r>
            <w:r w:rsidR="00B15D07" w:rsidRPr="00300E4A">
              <w:rPr>
                <w:lang w:val="fr-FR"/>
              </w:rPr>
              <w:t xml:space="preserve"> national peuvent être coordonnés </w:t>
            </w:r>
            <w:r w:rsidR="005E4777" w:rsidRPr="00300E4A">
              <w:rPr>
                <w:lang w:val="fr-FR"/>
              </w:rPr>
              <w:t xml:space="preserve">; </w:t>
            </w:r>
            <w:r w:rsidR="005E6AEB">
              <w:rPr>
                <w:lang w:val="fr-FR"/>
              </w:rPr>
              <w:t xml:space="preserve">la </w:t>
            </w:r>
            <w:r w:rsidR="00136380">
              <w:rPr>
                <w:lang w:val="fr-FR"/>
              </w:rPr>
              <w:t xml:space="preserve">diffusion </w:t>
            </w:r>
            <w:r w:rsidR="005E6AEB">
              <w:rPr>
                <w:lang w:val="fr-FR"/>
              </w:rPr>
              <w:t>de</w:t>
            </w:r>
            <w:r w:rsidR="00B15D07" w:rsidRPr="00300E4A">
              <w:rPr>
                <w:lang w:val="fr-FR"/>
              </w:rPr>
              <w:t>s</w:t>
            </w:r>
            <w:r w:rsidR="005E4777" w:rsidRPr="00300E4A">
              <w:rPr>
                <w:lang w:val="fr-FR"/>
              </w:rPr>
              <w:t xml:space="preserve"> informations sur</w:t>
            </w:r>
            <w:r w:rsidR="00B15D07" w:rsidRPr="00300E4A">
              <w:rPr>
                <w:lang w:val="fr-FR"/>
              </w:rPr>
              <w:t xml:space="preserve"> la programmation et</w:t>
            </w:r>
            <w:r w:rsidR="005E4777" w:rsidRPr="00300E4A">
              <w:rPr>
                <w:lang w:val="fr-FR"/>
              </w:rPr>
              <w:t xml:space="preserve"> le financement agricole</w:t>
            </w:r>
            <w:r w:rsidR="00B15D07" w:rsidRPr="00300E4A">
              <w:rPr>
                <w:lang w:val="fr-FR"/>
              </w:rPr>
              <w:t>s</w:t>
            </w:r>
            <w:r w:rsidR="005E4777" w:rsidRPr="00300E4A">
              <w:rPr>
                <w:lang w:val="fr-FR"/>
              </w:rPr>
              <w:t xml:space="preserve"> actuel</w:t>
            </w:r>
            <w:r w:rsidR="00B15D07" w:rsidRPr="00300E4A">
              <w:rPr>
                <w:lang w:val="fr-FR"/>
              </w:rPr>
              <w:t>s</w:t>
            </w:r>
            <w:r w:rsidR="005E4777" w:rsidRPr="00300E4A">
              <w:rPr>
                <w:lang w:val="fr-FR"/>
              </w:rPr>
              <w:t xml:space="preserve"> avec les parte</w:t>
            </w:r>
            <w:r w:rsidR="00B15D07" w:rsidRPr="00300E4A">
              <w:rPr>
                <w:lang w:val="fr-FR"/>
              </w:rPr>
              <w:t xml:space="preserve">naires non gouvernementaux, et, </w:t>
            </w:r>
            <w:r w:rsidR="005E6AEB">
              <w:rPr>
                <w:lang w:val="fr-FR"/>
              </w:rPr>
              <w:t xml:space="preserve">l’évaluation de la manière </w:t>
            </w:r>
            <w:r w:rsidR="005E4777" w:rsidRPr="00300E4A">
              <w:rPr>
                <w:lang w:val="fr-FR"/>
              </w:rPr>
              <w:t>dont ces partenaires peuvent co</w:t>
            </w:r>
            <w:r w:rsidR="00B15D07" w:rsidRPr="00300E4A">
              <w:rPr>
                <w:lang w:val="fr-FR"/>
              </w:rPr>
              <w:t>ntribuer aux objectifs du PDDAA</w:t>
            </w:r>
            <w:r w:rsidR="005E4777" w:rsidRPr="00300E4A">
              <w:rPr>
                <w:lang w:val="fr-FR"/>
              </w:rPr>
              <w:t>.</w:t>
            </w:r>
          </w:p>
          <w:p w:rsidR="00F35C28" w:rsidRPr="00300E4A" w:rsidRDefault="00136380"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planification axée sur les résultats</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1942"/>
        </w:trPr>
        <w:tc>
          <w:tcPr>
            <w:tcW w:w="7578" w:type="dxa"/>
          </w:tcPr>
          <w:p w:rsidR="000C075C" w:rsidRPr="00300E4A" w:rsidRDefault="000C075C"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BF4123" w:rsidRDefault="006279BE" w:rsidP="00BF4123">
            <w:pPr>
              <w:spacing w:line="360" w:lineRule="auto"/>
              <w:rPr>
                <w:rFonts w:cs="Arial"/>
                <w:lang w:val="fr-FR"/>
              </w:rPr>
            </w:pPr>
            <w:r w:rsidRPr="006279BE">
              <w:rPr>
                <w:noProof/>
                <w:lang w:val="fr-FR" w:eastAsia="fr-FR"/>
              </w:rPr>
              <w:pict>
                <v:oval id="_x0000_s1035" style="position:absolute;margin-left:391.25pt;margin-top:1.55pt;width:16.35pt;height:16.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r w:rsidR="00BF4123" w:rsidRPr="00BF4123">
              <w:rPr>
                <w:rFonts w:cs="Arial"/>
                <w:b/>
                <w:lang w:val="fr-FR"/>
              </w:rPr>
              <w:t>La planification du PNIA est axée sur les résultats</w:t>
            </w:r>
            <w:r w:rsidR="00BF4123">
              <w:rPr>
                <w:rFonts w:cs="Arial"/>
                <w:lang w:val="fr-FR"/>
              </w:rPr>
              <w:t xml:space="preserve"> quelque soient le projet et le bailleur</w:t>
            </w:r>
            <w:r w:rsidR="00376DC5">
              <w:rPr>
                <w:rFonts w:cs="Arial"/>
                <w:lang w:val="fr-FR"/>
              </w:rPr>
              <w:t xml:space="preserve"> de fonds</w:t>
            </w:r>
            <w:r w:rsidR="00BF4123">
              <w:rPr>
                <w:rFonts w:cs="Arial"/>
                <w:lang w:val="fr-FR"/>
              </w:rPr>
              <w:t>.</w:t>
            </w:r>
          </w:p>
          <w:p w:rsidR="00BF4123" w:rsidRDefault="00BF4123" w:rsidP="00BF4123">
            <w:pPr>
              <w:spacing w:line="360" w:lineRule="auto"/>
              <w:rPr>
                <w:rFonts w:cs="Arial"/>
                <w:b/>
                <w:lang w:val="fr-FR"/>
              </w:rPr>
            </w:pPr>
            <w:r>
              <w:rPr>
                <w:rFonts w:cs="Arial"/>
                <w:lang w:val="fr-FR"/>
              </w:rPr>
              <w:t>L</w:t>
            </w:r>
            <w:r w:rsidRPr="003A21FE">
              <w:rPr>
                <w:rFonts w:cs="Arial"/>
                <w:lang w:val="fr-FR"/>
              </w:rPr>
              <w:t>a mise en œuvre du PNIA connait un démarrage assez satisfaisant en termes de mobilisation des ressources. En effet, les ressources financières allouées au secteur agricole dans le cadre du PNIA s’élèvent globalement à environ</w:t>
            </w:r>
            <w:r w:rsidRPr="003A21FE">
              <w:rPr>
                <w:rFonts w:cs="Arial"/>
                <w:color w:val="FF0000"/>
                <w:lang w:val="fr-FR"/>
              </w:rPr>
              <w:t xml:space="preserve"> </w:t>
            </w:r>
            <w:r w:rsidRPr="00D135E4">
              <w:rPr>
                <w:rFonts w:cs="Arial"/>
                <w:lang w:val="fr-FR"/>
              </w:rPr>
              <w:t xml:space="preserve">de </w:t>
            </w:r>
            <w:r w:rsidRPr="00D135E4">
              <w:rPr>
                <w:rFonts w:cs="Arial"/>
                <w:b/>
                <w:lang w:val="fr-FR"/>
              </w:rPr>
              <w:t>744,835 milliards de F CFA, soit 37% du coût total</w:t>
            </w:r>
            <w:r w:rsidRPr="003A21FE">
              <w:rPr>
                <w:rFonts w:cs="Arial"/>
                <w:b/>
                <w:color w:val="FF0000"/>
                <w:lang w:val="fr-FR"/>
              </w:rPr>
              <w:t xml:space="preserve"> </w:t>
            </w:r>
            <w:r w:rsidRPr="003A21FE">
              <w:rPr>
                <w:rFonts w:cs="Arial"/>
                <w:b/>
                <w:lang w:val="fr-FR"/>
              </w:rPr>
              <w:t>du PNIA</w:t>
            </w:r>
            <w:r>
              <w:rPr>
                <w:rFonts w:cs="Arial"/>
                <w:b/>
                <w:lang w:val="fr-FR"/>
              </w:rPr>
              <w:t>.</w:t>
            </w:r>
          </w:p>
          <w:p w:rsidR="00F35C28" w:rsidRPr="00300E4A" w:rsidRDefault="00376DC5" w:rsidP="00BF4123">
            <w:pPr>
              <w:spacing w:line="360" w:lineRule="auto"/>
              <w:rPr>
                <w:rFonts w:asciiTheme="minorHAnsi" w:hAnsiTheme="minorHAnsi"/>
                <w:lang w:val="fr-FR"/>
              </w:rPr>
            </w:pPr>
            <w:r w:rsidRPr="00376DC5">
              <w:rPr>
                <w:rFonts w:cs="Arial"/>
                <w:lang w:val="fr-FR"/>
              </w:rPr>
              <w:t xml:space="preserve">Nous notons cependant peu de notification sur les financements bilatéraux et </w:t>
            </w:r>
            <w:r>
              <w:rPr>
                <w:rFonts w:cs="Arial"/>
                <w:lang w:val="fr-FR"/>
              </w:rPr>
              <w:t xml:space="preserve">des </w:t>
            </w:r>
            <w:r w:rsidRPr="00376DC5">
              <w:rPr>
                <w:rFonts w:cs="Arial"/>
                <w:lang w:val="fr-FR"/>
              </w:rPr>
              <w:t>autres acteurs non traditionnels du secteur</w:t>
            </w:r>
            <w:r>
              <w:rPr>
                <w:rFonts w:cs="Arial"/>
                <w:lang w:val="fr-FR"/>
              </w:rPr>
              <w:t xml:space="preserve"> agricole.</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890"/>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lastRenderedPageBreak/>
              <w:t xml:space="preserve">3. </w:t>
            </w:r>
            <w:r w:rsidR="000C075C" w:rsidRPr="005E6AEB">
              <w:rPr>
                <w:rFonts w:asciiTheme="minorHAnsi" w:hAnsiTheme="minorHAnsi"/>
                <w:b/>
                <w:lang w:val="fr-FR"/>
              </w:rPr>
              <w:t xml:space="preserve">Comment évaluez-vous les progrès que </w:t>
            </w:r>
            <w:r w:rsidR="005E6AEB">
              <w:rPr>
                <w:rFonts w:asciiTheme="minorHAnsi" w:hAnsiTheme="minorHAnsi"/>
                <w:b/>
                <w:lang w:val="fr-FR"/>
              </w:rPr>
              <w:t xml:space="preserve">le </w:t>
            </w:r>
            <w:r w:rsidR="000C075C" w:rsidRPr="005E6AEB">
              <w:rPr>
                <w:rFonts w:asciiTheme="minorHAnsi" w:hAnsiTheme="minorHAnsi"/>
                <w:b/>
                <w:lang w:val="fr-FR"/>
              </w:rPr>
              <w:t xml:space="preserve">pays et les bailleurs de fonds ont enregistrés sur la </w:t>
            </w:r>
            <w:r w:rsidR="00136380">
              <w:rPr>
                <w:rFonts w:asciiTheme="minorHAnsi" w:hAnsiTheme="minorHAnsi"/>
                <w:b/>
                <w:lang w:val="fr-FR"/>
              </w:rPr>
              <w:t>mise en place</w:t>
            </w:r>
            <w:r w:rsidR="00136380" w:rsidRPr="005E6AEB">
              <w:rPr>
                <w:rFonts w:asciiTheme="minorHAnsi" w:hAnsiTheme="minorHAnsi"/>
                <w:b/>
                <w:lang w:val="fr-FR"/>
              </w:rPr>
              <w:t xml:space="preserve"> </w:t>
            </w:r>
            <w:r w:rsidR="000C075C" w:rsidRPr="005E6AEB">
              <w:rPr>
                <w:rFonts w:asciiTheme="minorHAnsi" w:hAnsiTheme="minorHAnsi"/>
                <w:b/>
                <w:lang w:val="fr-FR"/>
              </w:rPr>
              <w:t xml:space="preserve">d’alliances pour l’investissement </w:t>
            </w:r>
            <w:r w:rsidRPr="005E6AEB">
              <w:rPr>
                <w:rFonts w:asciiTheme="minorHAnsi" w:hAnsiTheme="minorHAnsi"/>
                <w:b/>
                <w:lang w:val="fr-FR"/>
              </w:rPr>
              <w:t xml:space="preserve">? </w:t>
            </w:r>
          </w:p>
          <w:p w:rsidR="00F35C28" w:rsidRPr="005E6AEB" w:rsidRDefault="00F35C28" w:rsidP="005E6AEB">
            <w:pPr>
              <w:pStyle w:val="Paragraphedeliste"/>
              <w:spacing w:line="360" w:lineRule="auto"/>
              <w:ind w:left="0"/>
              <w:jc w:val="both"/>
              <w:rPr>
                <w:rFonts w:asciiTheme="minorHAnsi" w:hAnsiTheme="minorHAnsi"/>
                <w:b/>
                <w:lang w:val="fr-FR"/>
              </w:rPr>
            </w:pP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300E4A" w:rsidRDefault="006279BE" w:rsidP="00F35C28">
            <w:pPr>
              <w:pStyle w:val="Titre2"/>
              <w:spacing w:line="360" w:lineRule="auto"/>
              <w:outlineLvl w:val="1"/>
              <w:rPr>
                <w:rFonts w:asciiTheme="minorHAnsi" w:hAnsiTheme="minorHAnsi"/>
                <w:lang w:val="fr-FR"/>
              </w:rPr>
            </w:pPr>
            <w:r>
              <w:rPr>
                <w:rFonts w:asciiTheme="minorHAnsi" w:hAnsiTheme="minorHAnsi"/>
                <w:noProof/>
                <w:lang w:val="fr-FR" w:eastAsia="fr-FR"/>
              </w:rPr>
              <w:pict>
                <v:oval id="_x0000_s1036" style="position:absolute;left:0;text-align:left;margin-left:54.45pt;margin-top:-420.85pt;width:16.35pt;height:15.4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F35C28" w:rsidRPr="003733E9" w:rsidTr="005E6AEB">
        <w:trPr>
          <w:trHeight w:val="2085"/>
        </w:trPr>
        <w:tc>
          <w:tcPr>
            <w:tcW w:w="7578" w:type="dxa"/>
          </w:tcPr>
          <w:p w:rsidR="00F35C28" w:rsidRPr="00300E4A" w:rsidRDefault="00F35C28" w:rsidP="005E6AEB">
            <w:pPr>
              <w:spacing w:line="360" w:lineRule="auto"/>
              <w:jc w:val="both"/>
              <w:rPr>
                <w:rFonts w:asciiTheme="minorHAnsi" w:hAnsiTheme="minorHAnsi"/>
                <w:u w:val="single"/>
                <w:lang w:val="fr-FR"/>
              </w:rPr>
            </w:pPr>
            <w:r w:rsidRPr="00300E4A">
              <w:rPr>
                <w:rFonts w:asciiTheme="minorHAnsi" w:hAnsiTheme="minorHAnsi"/>
                <w:u w:val="single"/>
                <w:lang w:val="fr-FR"/>
              </w:rPr>
              <w:t>Narrative:</w:t>
            </w:r>
          </w:p>
          <w:p w:rsidR="00F35C28" w:rsidRPr="00300E4A" w:rsidRDefault="000C075C" w:rsidP="005E6AEB">
            <w:pPr>
              <w:spacing w:line="360" w:lineRule="auto"/>
              <w:jc w:val="both"/>
              <w:rPr>
                <w:rFonts w:asciiTheme="minorHAnsi" w:hAnsiTheme="minorHAnsi"/>
                <w:lang w:val="fr-FR"/>
              </w:rPr>
            </w:pPr>
            <w:r w:rsidRPr="00300E4A">
              <w:rPr>
                <w:lang w:val="fr-FR"/>
              </w:rPr>
              <w:t xml:space="preserve">La </w:t>
            </w:r>
            <w:r w:rsidR="00136380">
              <w:rPr>
                <w:lang w:val="fr-FR"/>
              </w:rPr>
              <w:t xml:space="preserve">mise en place </w:t>
            </w:r>
            <w:r w:rsidRPr="00300E4A">
              <w:rPr>
                <w:lang w:val="fr-FR"/>
              </w:rPr>
              <w:t>d'alliances pour l'investissement comprend l'examen et</w:t>
            </w:r>
            <w:r w:rsidR="005E6AEB">
              <w:rPr>
                <w:lang w:val="fr-FR"/>
              </w:rPr>
              <w:t xml:space="preserve"> la discussion des résultats du bilan </w:t>
            </w:r>
            <w:r w:rsidRPr="00300E4A">
              <w:rPr>
                <w:lang w:val="fr-FR"/>
              </w:rPr>
              <w:t>et l'analyse des investissements avec</w:t>
            </w:r>
            <w:r w:rsidR="005E6AEB">
              <w:rPr>
                <w:lang w:val="fr-FR"/>
              </w:rPr>
              <w:t xml:space="preserve"> les parties prenantes du PDDAA ;</w:t>
            </w:r>
            <w:r w:rsidRPr="00300E4A">
              <w:rPr>
                <w:lang w:val="fr-FR"/>
              </w:rPr>
              <w:t xml:space="preserve"> l'examen et la discussion des p</w:t>
            </w:r>
            <w:r w:rsidR="005E6AEB">
              <w:rPr>
                <w:lang w:val="fr-FR"/>
              </w:rPr>
              <w:t>riorités énoncées dans le PDDAA ;</w:t>
            </w:r>
            <w:r w:rsidRPr="00300E4A">
              <w:rPr>
                <w:lang w:val="fr-FR"/>
              </w:rPr>
              <w:t xml:space="preserve"> le soutien du gouvernement et des bailleurs </w:t>
            </w:r>
            <w:r w:rsidR="005E6AEB">
              <w:rPr>
                <w:lang w:val="fr-FR"/>
              </w:rPr>
              <w:t>d</w:t>
            </w:r>
            <w:r w:rsidRPr="00300E4A">
              <w:rPr>
                <w:lang w:val="fr-FR"/>
              </w:rPr>
              <w:t xml:space="preserve">e fonds </w:t>
            </w:r>
            <w:r w:rsidR="0098569B">
              <w:rPr>
                <w:lang w:val="fr-FR"/>
              </w:rPr>
              <w:t>concernant</w:t>
            </w:r>
            <w:r w:rsidR="0098569B" w:rsidRPr="00300E4A">
              <w:rPr>
                <w:lang w:val="fr-FR"/>
              </w:rPr>
              <w:t xml:space="preserve"> </w:t>
            </w:r>
            <w:r w:rsidRPr="00300E4A">
              <w:rPr>
                <w:lang w:val="fr-FR"/>
              </w:rPr>
              <w:t>la participation des acteurs  à divers niveaux dans</w:t>
            </w:r>
            <w:r w:rsidR="005E6AEB">
              <w:rPr>
                <w:lang w:val="fr-FR"/>
              </w:rPr>
              <w:t xml:space="preserve"> les processus de planification (</w:t>
            </w:r>
            <w:r w:rsidRPr="00300E4A">
              <w:rPr>
                <w:lang w:val="fr-FR"/>
              </w:rPr>
              <w:t>par exemple les petits exploitants, le secteur privé, les organisations paysanne</w:t>
            </w:r>
            <w:r w:rsidR="0098569B">
              <w:rPr>
                <w:lang w:val="fr-FR"/>
              </w:rPr>
              <w:t>s</w:t>
            </w:r>
            <w:r w:rsidR="005E6AEB">
              <w:rPr>
                <w:lang w:val="fr-FR"/>
              </w:rPr>
              <w:t>)</w:t>
            </w:r>
            <w:r w:rsidRPr="00300E4A">
              <w:rPr>
                <w:lang w:val="fr-FR"/>
              </w:rPr>
              <w:t xml:space="preserve">. Ces acteurs </w:t>
            </w:r>
            <w:r w:rsidR="00483788" w:rsidRPr="00300E4A">
              <w:rPr>
                <w:lang w:val="fr-FR"/>
              </w:rPr>
              <w:t>(</w:t>
            </w:r>
            <w:r w:rsidRPr="00300E4A">
              <w:rPr>
                <w:lang w:val="fr-FR"/>
              </w:rPr>
              <w:t xml:space="preserve">par exemple, les femmes et les petits exploitants ) </w:t>
            </w:r>
            <w:r w:rsidR="00483788" w:rsidRPr="00300E4A">
              <w:rPr>
                <w:lang w:val="fr-FR"/>
              </w:rPr>
              <w:t xml:space="preserve">souvent </w:t>
            </w:r>
            <w:r w:rsidR="005E6AEB">
              <w:rPr>
                <w:lang w:val="fr-FR"/>
              </w:rPr>
              <w:t>rarement</w:t>
            </w:r>
            <w:r w:rsidR="00483788" w:rsidRPr="00300E4A">
              <w:rPr>
                <w:lang w:val="fr-FR"/>
              </w:rPr>
              <w:t xml:space="preserve"> entendus, </w:t>
            </w:r>
            <w:r w:rsidRPr="00300E4A">
              <w:rPr>
                <w:lang w:val="fr-FR"/>
              </w:rPr>
              <w:t xml:space="preserve">peuvent </w:t>
            </w:r>
            <w:r w:rsidR="00483788" w:rsidRPr="00300E4A">
              <w:rPr>
                <w:lang w:val="fr-FR"/>
              </w:rPr>
              <w:t>bénéficier d’</w:t>
            </w:r>
            <w:r w:rsidRPr="00300E4A">
              <w:rPr>
                <w:lang w:val="fr-FR"/>
              </w:rPr>
              <w:t xml:space="preserve">un soutien supplémentaire </w:t>
            </w:r>
            <w:r w:rsidR="005E6AEB">
              <w:rPr>
                <w:lang w:val="fr-FR"/>
              </w:rPr>
              <w:t>pour pouvoir</w:t>
            </w:r>
            <w:r w:rsidR="00483788" w:rsidRPr="00300E4A">
              <w:rPr>
                <w:lang w:val="fr-FR"/>
              </w:rPr>
              <w:t xml:space="preserve"> </w:t>
            </w:r>
            <w:r w:rsidRPr="00300E4A">
              <w:rPr>
                <w:lang w:val="fr-FR"/>
              </w:rPr>
              <w:t xml:space="preserve">participer </w:t>
            </w:r>
            <w:r w:rsidR="00483788" w:rsidRPr="00300E4A">
              <w:rPr>
                <w:lang w:val="fr-FR"/>
              </w:rPr>
              <w:t xml:space="preserve">plus </w:t>
            </w:r>
            <w:r w:rsidRPr="00300E4A">
              <w:rPr>
                <w:lang w:val="fr-FR"/>
              </w:rPr>
              <w:t>efficacement</w:t>
            </w:r>
            <w:r w:rsidR="005E6AEB">
              <w:rPr>
                <w:lang w:val="fr-FR"/>
              </w:rPr>
              <w:t xml:space="preserve"> au processus</w:t>
            </w:r>
            <w:r w:rsidR="00483788" w:rsidRPr="00300E4A">
              <w:rPr>
                <w:lang w:val="fr-FR"/>
              </w:rPr>
              <w:t xml:space="preserve"> </w:t>
            </w:r>
            <w:r w:rsidRPr="00300E4A">
              <w:rPr>
                <w:lang w:val="fr-FR"/>
              </w:rPr>
              <w:t xml:space="preserve">; la </w:t>
            </w:r>
            <w:r w:rsidR="00483788" w:rsidRPr="00300E4A">
              <w:rPr>
                <w:lang w:val="fr-FR"/>
              </w:rPr>
              <w:t>clarté</w:t>
            </w:r>
            <w:r w:rsidRPr="00300E4A">
              <w:rPr>
                <w:lang w:val="fr-FR"/>
              </w:rPr>
              <w:t xml:space="preserve"> </w:t>
            </w:r>
            <w:r w:rsidR="00483788" w:rsidRPr="00300E4A">
              <w:rPr>
                <w:lang w:val="fr-FR"/>
              </w:rPr>
              <w:t xml:space="preserve">des </w:t>
            </w:r>
            <w:r w:rsidRPr="00300E4A">
              <w:rPr>
                <w:lang w:val="fr-FR"/>
              </w:rPr>
              <w:t>a</w:t>
            </w:r>
            <w:r w:rsidR="00483788" w:rsidRPr="00300E4A">
              <w:rPr>
                <w:lang w:val="fr-FR"/>
              </w:rPr>
              <w:t>ttentes sur la qualité</w:t>
            </w:r>
            <w:r w:rsidR="005E6AEB">
              <w:rPr>
                <w:lang w:val="fr-FR"/>
              </w:rPr>
              <w:t xml:space="preserve"> requise</w:t>
            </w:r>
            <w:r w:rsidR="00483788" w:rsidRPr="00300E4A">
              <w:rPr>
                <w:lang w:val="fr-FR"/>
              </w:rPr>
              <w:t xml:space="preserve"> du </w:t>
            </w:r>
            <w:r w:rsidR="005E6AEB">
              <w:rPr>
                <w:lang w:val="fr-FR"/>
              </w:rPr>
              <w:t>programme</w:t>
            </w:r>
            <w:r w:rsidR="00483788" w:rsidRPr="00300E4A">
              <w:rPr>
                <w:lang w:val="fr-FR"/>
              </w:rPr>
              <w:t xml:space="preserve"> et </w:t>
            </w:r>
            <w:r w:rsidR="005E6AEB">
              <w:rPr>
                <w:lang w:val="fr-FR"/>
              </w:rPr>
              <w:t>de</w:t>
            </w:r>
            <w:r w:rsidRPr="00300E4A">
              <w:rPr>
                <w:lang w:val="fr-FR"/>
              </w:rPr>
              <w:t xml:space="preserve">s plans d'investissement associés </w:t>
            </w:r>
            <w:r w:rsidR="005E6AEB">
              <w:rPr>
                <w:lang w:val="fr-FR"/>
              </w:rPr>
              <w:t>avant de pouvoir bénéficier du</w:t>
            </w:r>
            <w:r w:rsidRPr="00300E4A">
              <w:rPr>
                <w:lang w:val="fr-FR"/>
              </w:rPr>
              <w:t xml:space="preserve"> financement des bailleurs de</w:t>
            </w:r>
            <w:r w:rsidR="005E6AEB">
              <w:rPr>
                <w:lang w:val="fr-FR"/>
              </w:rPr>
              <w:t xml:space="preserve"> fonds lors de la mise en œuvre</w:t>
            </w:r>
            <w:r w:rsidRPr="00300E4A">
              <w:rPr>
                <w:lang w:val="fr-FR"/>
              </w:rPr>
              <w:t xml:space="preserve">, y compris </w:t>
            </w:r>
            <w:r w:rsidR="005E6AEB">
              <w:rPr>
                <w:lang w:val="fr-FR"/>
              </w:rPr>
              <w:t>la clarté de</w:t>
            </w:r>
            <w:r w:rsidRPr="00300E4A">
              <w:rPr>
                <w:lang w:val="fr-FR"/>
              </w:rPr>
              <w:t xml:space="preserve">s critères </w:t>
            </w:r>
            <w:r w:rsidR="00483788" w:rsidRPr="00300E4A">
              <w:rPr>
                <w:lang w:val="fr-FR"/>
              </w:rPr>
              <w:t xml:space="preserve">de performance </w:t>
            </w:r>
            <w:r w:rsidRPr="00300E4A">
              <w:rPr>
                <w:lang w:val="fr-FR"/>
              </w:rPr>
              <w:t xml:space="preserve">et les étapes requises </w:t>
            </w:r>
            <w:r w:rsidR="00483788" w:rsidRPr="00300E4A">
              <w:rPr>
                <w:lang w:val="fr-FR"/>
              </w:rPr>
              <w:t xml:space="preserve"> pour établir et renforcer les investissements ;</w:t>
            </w:r>
            <w:r w:rsidR="00AA67BD" w:rsidRPr="00300E4A">
              <w:rPr>
                <w:lang w:val="fr-FR"/>
              </w:rPr>
              <w:t xml:space="preserve"> la participation à la t</w:t>
            </w:r>
            <w:r w:rsidRPr="00300E4A">
              <w:rPr>
                <w:lang w:val="fr-FR"/>
              </w:rPr>
              <w:t xml:space="preserve">able ronde du PDDAA et, le </w:t>
            </w:r>
            <w:r w:rsidR="005E6AEB">
              <w:rPr>
                <w:lang w:val="fr-FR"/>
              </w:rPr>
              <w:t>cas échéant</w:t>
            </w:r>
            <w:r w:rsidRPr="00300E4A">
              <w:rPr>
                <w:lang w:val="fr-FR"/>
              </w:rPr>
              <w:t xml:space="preserve">, </w:t>
            </w:r>
            <w:r w:rsidR="00AA67BD" w:rsidRPr="00300E4A">
              <w:rPr>
                <w:lang w:val="fr-FR"/>
              </w:rPr>
              <w:t>l’approbation du</w:t>
            </w:r>
            <w:r w:rsidRPr="00300E4A">
              <w:rPr>
                <w:lang w:val="fr-FR"/>
              </w:rPr>
              <w:t xml:space="preserve"> processus, </w:t>
            </w:r>
            <w:r w:rsidR="00AA67BD" w:rsidRPr="00300E4A">
              <w:rPr>
                <w:lang w:val="fr-FR"/>
              </w:rPr>
              <w:t xml:space="preserve">l’engagement </w:t>
            </w:r>
            <w:r w:rsidRPr="00300E4A">
              <w:rPr>
                <w:lang w:val="fr-FR"/>
              </w:rPr>
              <w:t xml:space="preserve">à soutenir la mise en œuvre et </w:t>
            </w:r>
            <w:r w:rsidR="00AA67BD" w:rsidRPr="00300E4A">
              <w:rPr>
                <w:lang w:val="fr-FR"/>
              </w:rPr>
              <w:t xml:space="preserve">la signature du </w:t>
            </w:r>
            <w:r w:rsidR="00D773EC">
              <w:rPr>
                <w:lang w:val="fr-FR"/>
              </w:rPr>
              <w:t>Pacte</w:t>
            </w:r>
            <w:r w:rsidR="00D773EC" w:rsidRPr="00300E4A">
              <w:rPr>
                <w:lang w:val="fr-FR"/>
              </w:rPr>
              <w:t> </w:t>
            </w:r>
            <w:r w:rsidR="00AA67BD" w:rsidRPr="00300E4A">
              <w:rPr>
                <w:lang w:val="fr-FR"/>
              </w:rPr>
              <w:t>;</w:t>
            </w:r>
            <w:r w:rsidRPr="00300E4A">
              <w:rPr>
                <w:lang w:val="fr-FR"/>
              </w:rPr>
              <w:t xml:space="preserve"> et </w:t>
            </w:r>
            <w:r w:rsidR="00AA67BD" w:rsidRPr="00300E4A">
              <w:rPr>
                <w:lang w:val="fr-FR"/>
              </w:rPr>
              <w:t xml:space="preserve">enfin, </w:t>
            </w:r>
            <w:r w:rsidRPr="00300E4A">
              <w:rPr>
                <w:lang w:val="fr-FR"/>
              </w:rPr>
              <w:t xml:space="preserve">la cohérence des </w:t>
            </w:r>
            <w:r w:rsidR="00D773EC">
              <w:rPr>
                <w:lang w:val="fr-FR"/>
              </w:rPr>
              <w:t xml:space="preserve">différentes </w:t>
            </w:r>
            <w:r w:rsidRPr="00300E4A">
              <w:rPr>
                <w:lang w:val="fr-FR"/>
              </w:rPr>
              <w:t>politiques avec les priorités du PDDAA à t</w:t>
            </w:r>
            <w:r w:rsidR="00AA67BD" w:rsidRPr="00300E4A">
              <w:rPr>
                <w:lang w:val="fr-FR"/>
              </w:rPr>
              <w:t xml:space="preserve">ravers des groupes </w:t>
            </w:r>
            <w:r w:rsidR="005E6AEB">
              <w:rPr>
                <w:lang w:val="fr-FR"/>
              </w:rPr>
              <w:t xml:space="preserve">conjoints </w:t>
            </w:r>
            <w:r w:rsidR="00AA67BD" w:rsidRPr="00300E4A">
              <w:rPr>
                <w:lang w:val="fr-FR"/>
              </w:rPr>
              <w:t xml:space="preserve">de travail </w:t>
            </w:r>
            <w:r w:rsidR="005E6AEB">
              <w:rPr>
                <w:lang w:val="fr-FR"/>
              </w:rPr>
              <w:t>avec l</w:t>
            </w:r>
            <w:r w:rsidR="00AA67BD" w:rsidRPr="00300E4A">
              <w:rPr>
                <w:lang w:val="fr-FR"/>
              </w:rPr>
              <w:t>es</w:t>
            </w:r>
            <w:r w:rsidRPr="00300E4A">
              <w:rPr>
                <w:lang w:val="fr-FR"/>
              </w:rPr>
              <w:t xml:space="preserve"> secteur</w:t>
            </w:r>
            <w:r w:rsidR="00AA67BD" w:rsidRPr="00300E4A">
              <w:rPr>
                <w:lang w:val="fr-FR"/>
              </w:rPr>
              <w:t>s</w:t>
            </w:r>
            <w:r w:rsidRPr="00300E4A">
              <w:rPr>
                <w:lang w:val="fr-FR"/>
              </w:rPr>
              <w:t xml:space="preserve"> connexe</w:t>
            </w:r>
            <w:r w:rsidR="00AA67BD" w:rsidRPr="00300E4A">
              <w:rPr>
                <w:lang w:val="fr-FR"/>
              </w:rPr>
              <w:t>s.</w:t>
            </w:r>
          </w:p>
          <w:p w:rsidR="00F35C28" w:rsidRPr="00300E4A" w:rsidRDefault="00F35C28" w:rsidP="005E6AEB">
            <w:pPr>
              <w:spacing w:line="360" w:lineRule="auto"/>
              <w:jc w:val="both"/>
              <w:rPr>
                <w:rFonts w:asciiTheme="minorHAnsi" w:hAnsiTheme="minorHAnsi"/>
                <w:lang w:val="fr-FR"/>
              </w:rPr>
            </w:pPr>
          </w:p>
          <w:p w:rsidR="00F35C28" w:rsidRPr="00300E4A" w:rsidRDefault="00D773EC"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mise en place des alliances pour l’investissement</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1963"/>
        </w:trPr>
        <w:tc>
          <w:tcPr>
            <w:tcW w:w="7578" w:type="dxa"/>
          </w:tcPr>
          <w:p w:rsidR="00F35C28" w:rsidRDefault="006279BE" w:rsidP="005E6AEB">
            <w:pPr>
              <w:spacing w:line="360" w:lineRule="auto"/>
              <w:jc w:val="both"/>
              <w:rPr>
                <w:rFonts w:asciiTheme="minorHAnsi" w:hAnsiTheme="minorHAnsi"/>
                <w:lang w:val="fr-FR"/>
              </w:rPr>
            </w:pPr>
            <w:r w:rsidRPr="006279BE">
              <w:rPr>
                <w:noProof/>
                <w:lang w:val="fr-FR" w:eastAsia="fr-FR"/>
              </w:rPr>
              <w:lastRenderedPageBreak/>
              <w:pict>
                <v:oval id="_x0000_s1037" style="position:absolute;left:0;text-align:left;margin-left:433.35pt;margin-top:42.9pt;width:16.35pt;height:15.4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AA67BD" w:rsidRPr="00300E4A">
              <w:rPr>
                <w:lang w:val="fr-FR"/>
              </w:rPr>
              <w:t xml:space="preserve">Observations et précisions de l'équipe de pays </w:t>
            </w:r>
            <w:r w:rsidR="00AA67BD" w:rsidRPr="00300E4A">
              <w:rPr>
                <w:rFonts w:asciiTheme="minorHAnsi" w:hAnsiTheme="minorHAnsi"/>
                <w:lang w:val="fr-FR"/>
              </w:rPr>
              <w:t>:</w:t>
            </w:r>
          </w:p>
          <w:p w:rsidR="00376DC5" w:rsidRDefault="00E15601" w:rsidP="005E6AEB">
            <w:pPr>
              <w:spacing w:line="360" w:lineRule="auto"/>
              <w:jc w:val="both"/>
              <w:rPr>
                <w:rFonts w:asciiTheme="minorHAnsi" w:hAnsiTheme="minorHAnsi"/>
                <w:lang w:val="fr-FR"/>
              </w:rPr>
            </w:pPr>
            <w:r>
              <w:rPr>
                <w:rFonts w:asciiTheme="minorHAnsi" w:hAnsiTheme="minorHAnsi"/>
                <w:lang w:val="fr-FR"/>
              </w:rPr>
              <w:t xml:space="preserve">Un </w:t>
            </w:r>
            <w:r w:rsidR="00376DC5">
              <w:rPr>
                <w:rFonts w:asciiTheme="minorHAnsi" w:hAnsiTheme="minorHAnsi"/>
                <w:lang w:val="fr-FR"/>
              </w:rPr>
              <w:t xml:space="preserve">certain engouement est constaté avec l’appui </w:t>
            </w:r>
            <w:r>
              <w:rPr>
                <w:rFonts w:asciiTheme="minorHAnsi" w:hAnsiTheme="minorHAnsi"/>
                <w:lang w:val="fr-FR"/>
              </w:rPr>
              <w:t>aux collectivités locales dans la planification d’activités axées sur les résultats dans le cadre du développement</w:t>
            </w:r>
            <w:r w:rsidR="00376DC5">
              <w:rPr>
                <w:rFonts w:asciiTheme="minorHAnsi" w:hAnsiTheme="minorHAnsi"/>
                <w:lang w:val="fr-FR"/>
              </w:rPr>
              <w:t xml:space="preserve"> </w:t>
            </w:r>
            <w:r>
              <w:rPr>
                <w:rFonts w:asciiTheme="minorHAnsi" w:hAnsiTheme="minorHAnsi"/>
                <w:lang w:val="fr-FR"/>
              </w:rPr>
              <w:t>agricole durable avec les petits exploitants et le secteur de l’agriculture familiale.</w:t>
            </w:r>
          </w:p>
          <w:p w:rsidR="00E15601" w:rsidRPr="00300E4A" w:rsidRDefault="00E15601" w:rsidP="00E15601">
            <w:pPr>
              <w:spacing w:line="360" w:lineRule="auto"/>
              <w:jc w:val="both"/>
              <w:rPr>
                <w:rFonts w:asciiTheme="minorHAnsi" w:hAnsiTheme="minorHAnsi"/>
                <w:lang w:val="fr-FR"/>
              </w:rPr>
            </w:pPr>
            <w:r>
              <w:rPr>
                <w:rFonts w:asciiTheme="minorHAnsi" w:hAnsiTheme="minorHAnsi"/>
                <w:lang w:val="fr-FR"/>
              </w:rPr>
              <w:t xml:space="preserve">Cependant le financement direct des collectivités locales posent des difficultés par le fait de l’inadéquation des mécanismes de gestions de ces structures. Bien que les petits producteurs et leur représentation aient participé à tous les  processus du PNIA. </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733E9" w:rsidTr="005E6AEB">
        <w:trPr>
          <w:trHeight w:val="719"/>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t xml:space="preserve">4. </w:t>
            </w:r>
            <w:r w:rsidR="00AA67BD" w:rsidRPr="005E6AEB">
              <w:rPr>
                <w:rFonts w:asciiTheme="minorHAnsi" w:hAnsiTheme="minorHAnsi"/>
                <w:b/>
                <w:lang w:val="fr-FR"/>
              </w:rPr>
              <w:t xml:space="preserve">Comment évaluez-vous les progrès que le pays et les bailleurs de fonds ont </w:t>
            </w:r>
            <w:r w:rsidR="005E6AEB">
              <w:rPr>
                <w:rFonts w:asciiTheme="minorHAnsi" w:hAnsiTheme="minorHAnsi"/>
                <w:b/>
                <w:lang w:val="fr-FR"/>
              </w:rPr>
              <w:t>réalisés</w:t>
            </w:r>
            <w:r w:rsidR="00AA67BD" w:rsidRPr="005E6AEB">
              <w:rPr>
                <w:rFonts w:asciiTheme="minorHAnsi" w:hAnsiTheme="minorHAnsi"/>
                <w:b/>
                <w:lang w:val="fr-FR"/>
              </w:rPr>
              <w:t xml:space="preserve"> </w:t>
            </w:r>
            <w:r w:rsidR="005E6AEB">
              <w:rPr>
                <w:rFonts w:asciiTheme="minorHAnsi" w:hAnsiTheme="minorHAnsi"/>
                <w:b/>
                <w:lang w:val="fr-FR"/>
              </w:rPr>
              <w:t>au niveau de</w:t>
            </w:r>
            <w:r w:rsidR="00AA67BD" w:rsidRPr="005E6AEB">
              <w:rPr>
                <w:rFonts w:asciiTheme="minorHAnsi" w:hAnsiTheme="minorHAnsi"/>
                <w:b/>
                <w:lang w:val="fr-FR"/>
              </w:rPr>
              <w:t xml:space="preserve"> ​​</w:t>
            </w:r>
            <w:r w:rsidR="005E6AEB">
              <w:rPr>
                <w:rFonts w:asciiTheme="minorHAnsi" w:hAnsiTheme="minorHAnsi"/>
                <w:b/>
                <w:lang w:val="fr-FR"/>
              </w:rPr>
              <w:t xml:space="preserve">la mise en œuvre, du suivi-évaluation </w:t>
            </w:r>
            <w:r w:rsidR="00AA67BD" w:rsidRPr="005E6AEB">
              <w:rPr>
                <w:rFonts w:asciiTheme="minorHAnsi" w:hAnsiTheme="minorHAnsi"/>
                <w:b/>
                <w:lang w:val="fr-FR"/>
              </w:rPr>
              <w:t>d</w:t>
            </w:r>
            <w:r w:rsidR="00D773EC">
              <w:rPr>
                <w:rFonts w:asciiTheme="minorHAnsi" w:hAnsiTheme="minorHAnsi"/>
                <w:b/>
                <w:lang w:val="fr-FR"/>
              </w:rPr>
              <w:t>es</w:t>
            </w:r>
            <w:r w:rsidR="00AA67BD" w:rsidRPr="005E6AEB">
              <w:rPr>
                <w:rFonts w:asciiTheme="minorHAnsi" w:hAnsiTheme="minorHAnsi"/>
                <w:b/>
                <w:lang w:val="fr-FR"/>
              </w:rPr>
              <w:t xml:space="preserve"> programme</w:t>
            </w:r>
            <w:r w:rsidR="00D773EC">
              <w:rPr>
                <w:rFonts w:asciiTheme="minorHAnsi" w:hAnsiTheme="minorHAnsi"/>
                <w:b/>
                <w:lang w:val="fr-FR"/>
              </w:rPr>
              <w:t>s</w:t>
            </w:r>
            <w:r w:rsidR="008318A8" w:rsidRPr="005E6AEB">
              <w:rPr>
                <w:rFonts w:asciiTheme="minorHAnsi" w:hAnsiTheme="minorHAnsi"/>
                <w:b/>
                <w:lang w:val="fr-FR"/>
              </w:rPr>
              <w:t xml:space="preserve">, et </w:t>
            </w:r>
            <w:r w:rsidR="00D773EC">
              <w:rPr>
                <w:rFonts w:asciiTheme="minorHAnsi" w:hAnsiTheme="minorHAnsi"/>
                <w:b/>
                <w:lang w:val="fr-FR"/>
              </w:rPr>
              <w:t>du</w:t>
            </w:r>
            <w:r w:rsidR="00D773EC" w:rsidRPr="005E6AEB">
              <w:rPr>
                <w:rFonts w:asciiTheme="minorHAnsi" w:hAnsiTheme="minorHAnsi"/>
                <w:b/>
                <w:lang w:val="fr-FR"/>
              </w:rPr>
              <w:t xml:space="preserve"> </w:t>
            </w:r>
            <w:r w:rsidR="008318A8" w:rsidRPr="005E6AEB">
              <w:rPr>
                <w:rFonts w:asciiTheme="minorHAnsi" w:hAnsiTheme="minorHAnsi"/>
                <w:b/>
                <w:lang w:val="fr-FR"/>
              </w:rPr>
              <w:t xml:space="preserve">système </w:t>
            </w:r>
            <w:r w:rsidR="005E6AEB">
              <w:rPr>
                <w:rFonts w:asciiTheme="minorHAnsi" w:hAnsiTheme="minorHAnsi"/>
                <w:b/>
                <w:lang w:val="fr-FR"/>
              </w:rPr>
              <w:t>d’évaluation</w:t>
            </w:r>
            <w:r w:rsidR="00AA67BD" w:rsidRPr="005E6AEB">
              <w:rPr>
                <w:rFonts w:asciiTheme="minorHAnsi" w:hAnsiTheme="minorHAnsi"/>
                <w:b/>
                <w:lang w:val="fr-FR"/>
              </w:rPr>
              <w:t xml:space="preserve"> par les pairs ?</w:t>
            </w: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300E4A" w:rsidRDefault="00F35C28" w:rsidP="00F35C28">
            <w:pPr>
              <w:spacing w:line="360" w:lineRule="auto"/>
              <w:rPr>
                <w:rFonts w:asciiTheme="minorHAnsi" w:hAnsiTheme="minorHAnsi"/>
                <w:lang w:val="fr-FR"/>
              </w:rPr>
            </w:pPr>
          </w:p>
        </w:tc>
      </w:tr>
      <w:tr w:rsidR="00F35C28" w:rsidRPr="003733E9" w:rsidTr="005E6AEB">
        <w:trPr>
          <w:trHeight w:val="1705"/>
        </w:trPr>
        <w:tc>
          <w:tcPr>
            <w:tcW w:w="7578" w:type="dxa"/>
          </w:tcPr>
          <w:p w:rsidR="00F35C28" w:rsidRPr="00300E4A" w:rsidRDefault="008318A8" w:rsidP="005E6AEB">
            <w:pPr>
              <w:spacing w:line="360" w:lineRule="auto"/>
              <w:jc w:val="both"/>
              <w:rPr>
                <w:rFonts w:asciiTheme="minorHAnsi" w:hAnsiTheme="minorHAnsi"/>
                <w:lang w:val="fr-FR"/>
              </w:rPr>
            </w:pPr>
            <w:r w:rsidRPr="00300E4A">
              <w:rPr>
                <w:rFonts w:asciiTheme="minorHAnsi" w:hAnsiTheme="minorHAnsi"/>
                <w:u w:val="single"/>
                <w:lang w:val="fr-FR"/>
              </w:rPr>
              <w:t xml:space="preserve">Explicatif </w:t>
            </w:r>
            <w:r w:rsidR="00F35C28" w:rsidRPr="00300E4A">
              <w:rPr>
                <w:rFonts w:asciiTheme="minorHAnsi" w:hAnsiTheme="minorHAnsi"/>
                <w:lang w:val="fr-FR"/>
              </w:rPr>
              <w:t>:</w:t>
            </w:r>
          </w:p>
          <w:p w:rsidR="00F35C28" w:rsidRPr="00300E4A" w:rsidRDefault="008318A8" w:rsidP="005E6AEB">
            <w:pPr>
              <w:spacing w:line="360" w:lineRule="auto"/>
              <w:jc w:val="both"/>
              <w:rPr>
                <w:rFonts w:asciiTheme="minorHAnsi" w:hAnsiTheme="minorHAnsi"/>
                <w:lang w:val="fr-FR"/>
              </w:rPr>
            </w:pPr>
            <w:r w:rsidRPr="00300E4A">
              <w:rPr>
                <w:lang w:val="fr-FR"/>
              </w:rPr>
              <w:t xml:space="preserve">Les possibilités de collaboration entre les </w:t>
            </w:r>
            <w:r w:rsidR="005E6AEB">
              <w:rPr>
                <w:lang w:val="fr-FR"/>
              </w:rPr>
              <w:t>bailleurs de fonds</w:t>
            </w:r>
            <w:r w:rsidRPr="00300E4A">
              <w:rPr>
                <w:lang w:val="fr-FR"/>
              </w:rPr>
              <w:t xml:space="preserve"> et le pays sur la mise en œuvre du programme, </w:t>
            </w:r>
            <w:r w:rsidR="005E6AEB">
              <w:rPr>
                <w:lang w:val="fr-FR"/>
              </w:rPr>
              <w:t>le S &amp; E</w:t>
            </w:r>
            <w:r w:rsidRPr="00300E4A">
              <w:rPr>
                <w:lang w:val="fr-FR"/>
              </w:rPr>
              <w:t xml:space="preserve"> et le système d'examen par les pairs comprennent l'établissement de processus harmonisés pour soutenir la conception du programme et la réforme des politiques</w:t>
            </w:r>
            <w:r w:rsidR="005E6AEB">
              <w:rPr>
                <w:lang w:val="fr-FR"/>
              </w:rPr>
              <w:t> ;</w:t>
            </w:r>
            <w:r w:rsidRPr="00300E4A">
              <w:rPr>
                <w:lang w:val="fr-FR"/>
              </w:rPr>
              <w:t xml:space="preserve"> l'identification des actions et des ressources pour aider à </w:t>
            </w:r>
            <w:r w:rsidR="005E6AEB">
              <w:rPr>
                <w:lang w:val="fr-FR"/>
              </w:rPr>
              <w:t>la mise en œuvre</w:t>
            </w:r>
            <w:r w:rsidR="000917B3">
              <w:rPr>
                <w:lang w:val="fr-FR"/>
              </w:rPr>
              <w:t xml:space="preserve"> </w:t>
            </w:r>
            <w:r w:rsidR="000917B3" w:rsidRPr="00300E4A">
              <w:rPr>
                <w:lang w:val="fr-FR"/>
              </w:rPr>
              <w:t>immédiates</w:t>
            </w:r>
            <w:r w:rsidR="005E6AEB">
              <w:rPr>
                <w:lang w:val="fr-FR"/>
              </w:rPr>
              <w:t xml:space="preserve"> d</w:t>
            </w:r>
            <w:r w:rsidRPr="00300E4A">
              <w:rPr>
                <w:lang w:val="fr-FR"/>
              </w:rPr>
              <w:t xml:space="preserve">es priorités soulignées lors de la table ronde et l'accord sur un calendrier précis </w:t>
            </w:r>
            <w:r w:rsidR="005E6AEB">
              <w:rPr>
                <w:lang w:val="fr-FR"/>
              </w:rPr>
              <w:t xml:space="preserve">sur </w:t>
            </w:r>
            <w:r w:rsidR="000917B3">
              <w:rPr>
                <w:lang w:val="fr-FR"/>
              </w:rPr>
              <w:t>leur exécution</w:t>
            </w:r>
            <w:r w:rsidR="005E6AEB">
              <w:rPr>
                <w:lang w:val="fr-FR"/>
              </w:rPr>
              <w:t> ;</w:t>
            </w:r>
            <w:r w:rsidRPr="00300E4A">
              <w:rPr>
                <w:lang w:val="fr-FR"/>
              </w:rPr>
              <w:t xml:space="preserve"> l'examen et l'alignement des programmes des bailleurs de fonds actuels</w:t>
            </w:r>
            <w:r w:rsidR="005E6AEB">
              <w:rPr>
                <w:lang w:val="fr-FR"/>
              </w:rPr>
              <w:t xml:space="preserve"> </w:t>
            </w:r>
            <w:r w:rsidRPr="00300E4A">
              <w:rPr>
                <w:lang w:val="fr-FR"/>
              </w:rPr>
              <w:t xml:space="preserve">(et d'autres investissements du gouvernement) avec les priorités du PDDAA et l'identification des lacunes de financement et des possibilités de soutien supplémentaire ; </w:t>
            </w:r>
            <w:r w:rsidR="005E6AEB">
              <w:rPr>
                <w:lang w:val="fr-FR"/>
              </w:rPr>
              <w:t xml:space="preserve">les travaux </w:t>
            </w:r>
            <w:r w:rsidRPr="00300E4A">
              <w:rPr>
                <w:lang w:val="fr-FR"/>
              </w:rPr>
              <w:t xml:space="preserve">avec les parties prenantes du PDDAA </w:t>
            </w:r>
            <w:r w:rsidR="005E6AEB">
              <w:rPr>
                <w:lang w:val="fr-FR"/>
              </w:rPr>
              <w:t>pendant</w:t>
            </w:r>
            <w:r w:rsidRPr="00300E4A">
              <w:rPr>
                <w:lang w:val="fr-FR"/>
              </w:rPr>
              <w:t xml:space="preserve"> l’élaboration des programmes d'investissement détaillés et chiffrés ; l'identification des possibilités d'utilis</w:t>
            </w:r>
            <w:r w:rsidR="00DA7E8F" w:rsidRPr="00300E4A">
              <w:rPr>
                <w:lang w:val="fr-FR"/>
              </w:rPr>
              <w:t>ation</w:t>
            </w:r>
            <w:r w:rsidRPr="00300E4A">
              <w:rPr>
                <w:lang w:val="fr-FR"/>
              </w:rPr>
              <w:t xml:space="preserve"> des fonds (publics) des donateurs </w:t>
            </w:r>
            <w:r w:rsidR="00DA7E8F" w:rsidRPr="00300E4A">
              <w:rPr>
                <w:lang w:val="fr-FR"/>
              </w:rPr>
              <w:t xml:space="preserve">au profit du financement </w:t>
            </w:r>
            <w:r w:rsidRPr="00300E4A">
              <w:rPr>
                <w:lang w:val="fr-FR"/>
              </w:rPr>
              <w:t>du secteur privé pour l'agriculture grâce à d</w:t>
            </w:r>
            <w:r w:rsidR="00DA7E8F" w:rsidRPr="00300E4A">
              <w:rPr>
                <w:lang w:val="fr-FR"/>
              </w:rPr>
              <w:t xml:space="preserve">es partenariats public-privé ; l'identification des possibilités </w:t>
            </w:r>
            <w:r w:rsidRPr="00300E4A">
              <w:rPr>
                <w:lang w:val="fr-FR"/>
              </w:rPr>
              <w:t>d'a</w:t>
            </w:r>
            <w:r w:rsidR="00DA7E8F" w:rsidRPr="00300E4A">
              <w:rPr>
                <w:lang w:val="fr-FR"/>
              </w:rPr>
              <w:t>mélioration le climat des affaires</w:t>
            </w:r>
            <w:r w:rsidRPr="00300E4A">
              <w:rPr>
                <w:lang w:val="fr-FR"/>
              </w:rPr>
              <w:t>, le développement d'un mécanisme de coordination,</w:t>
            </w:r>
            <w:r w:rsidR="00DA7E8F" w:rsidRPr="00300E4A">
              <w:rPr>
                <w:lang w:val="fr-FR"/>
              </w:rPr>
              <w:t xml:space="preserve"> le financement pluriannuel </w:t>
            </w:r>
            <w:r w:rsidR="00DA7E8F" w:rsidRPr="00300E4A">
              <w:rPr>
                <w:lang w:val="fr-FR"/>
              </w:rPr>
              <w:lastRenderedPageBreak/>
              <w:t>des programmes d'investissement du PDDAA par les bailleurs</w:t>
            </w:r>
            <w:r w:rsidR="005E6AEB">
              <w:rPr>
                <w:lang w:val="fr-FR"/>
              </w:rPr>
              <w:t xml:space="preserve"> de fonds</w:t>
            </w:r>
            <w:r w:rsidR="00DA7E8F" w:rsidRPr="00300E4A">
              <w:rPr>
                <w:lang w:val="fr-FR"/>
              </w:rPr>
              <w:t xml:space="preserve"> et le gouvernement</w:t>
            </w:r>
            <w:r w:rsidR="005E6AEB">
              <w:rPr>
                <w:lang w:val="fr-FR"/>
              </w:rPr>
              <w:t xml:space="preserve"> </w:t>
            </w:r>
            <w:r w:rsidR="00DA7E8F" w:rsidRPr="00300E4A">
              <w:rPr>
                <w:lang w:val="fr-FR"/>
              </w:rPr>
              <w:t>; la promotion de la revue</w:t>
            </w:r>
            <w:r w:rsidRPr="00300E4A">
              <w:rPr>
                <w:lang w:val="fr-FR"/>
              </w:rPr>
              <w:t xml:space="preserve"> du PDDAA par les pairs </w:t>
            </w:r>
            <w:r w:rsidR="00DA7E8F" w:rsidRPr="00300E4A">
              <w:rPr>
                <w:lang w:val="fr-FR"/>
              </w:rPr>
              <w:t xml:space="preserve">pour évaluer </w:t>
            </w:r>
            <w:r w:rsidR="005E6AEB">
              <w:rPr>
                <w:lang w:val="fr-FR"/>
              </w:rPr>
              <w:t>les progrès réalisés.</w:t>
            </w:r>
          </w:p>
          <w:p w:rsidR="00F35C28" w:rsidRPr="00300E4A" w:rsidRDefault="00F35C28" w:rsidP="005E6AEB">
            <w:pPr>
              <w:spacing w:line="360" w:lineRule="auto"/>
              <w:jc w:val="both"/>
              <w:rPr>
                <w:rFonts w:asciiTheme="minorHAnsi" w:hAnsiTheme="minorHAnsi"/>
                <w:lang w:val="fr-FR"/>
              </w:rPr>
            </w:pPr>
          </w:p>
          <w:p w:rsidR="00DA7E8F" w:rsidRPr="00300E4A" w:rsidRDefault="000917B3"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Pr>
                <w:lang w:val="fr-FR"/>
              </w:rPr>
              <w:t xml:space="preserve">mise en œuvre du programme, du S &amp; E et du système </w:t>
            </w:r>
            <w:r w:rsidR="004D3E07">
              <w:rPr>
                <w:lang w:val="fr-FR"/>
              </w:rPr>
              <w:t>d’é</w:t>
            </w:r>
            <w:r>
              <w:rPr>
                <w:lang w:val="fr-FR"/>
              </w:rPr>
              <w:t>valuation par les pairs</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r w:rsidR="003D6685">
              <w:rPr>
                <w:lang w:val="fr-FR"/>
              </w:rPr>
              <w:t>.</w:t>
            </w:r>
          </w:p>
        </w:tc>
        <w:tc>
          <w:tcPr>
            <w:tcW w:w="2070" w:type="dxa"/>
            <w:vMerge/>
          </w:tcPr>
          <w:p w:rsidR="00F35C28" w:rsidRPr="00300E4A" w:rsidRDefault="00F35C28" w:rsidP="00F35C28">
            <w:pPr>
              <w:spacing w:line="360" w:lineRule="auto"/>
              <w:rPr>
                <w:rFonts w:asciiTheme="minorHAnsi" w:hAnsiTheme="minorHAnsi"/>
                <w:lang w:val="fr-FR"/>
              </w:rPr>
            </w:pPr>
          </w:p>
        </w:tc>
      </w:tr>
      <w:tr w:rsidR="00F35C28" w:rsidRPr="003733E9" w:rsidTr="005E6AEB">
        <w:trPr>
          <w:trHeight w:val="1827"/>
        </w:trPr>
        <w:tc>
          <w:tcPr>
            <w:tcW w:w="7578" w:type="dxa"/>
          </w:tcPr>
          <w:p w:rsidR="00F35C28" w:rsidRDefault="00DA7E8F"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E15601" w:rsidRDefault="006279BE" w:rsidP="003733E9">
            <w:pPr>
              <w:spacing w:line="360" w:lineRule="auto"/>
              <w:jc w:val="both"/>
              <w:rPr>
                <w:lang w:val="fr-FR"/>
              </w:rPr>
            </w:pPr>
            <w:r w:rsidRPr="006279BE">
              <w:rPr>
                <w:noProof/>
              </w:rPr>
              <w:pict>
                <v:oval id="_x0000_s1041" style="position:absolute;left:0;text-align:left;margin-left:382.95pt;margin-top:8.65pt;width:16.35pt;height:15.4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Pr>
                <w:noProof/>
                <w:lang w:val="fr-FR" w:eastAsia="fr-FR"/>
              </w:rPr>
              <w:pict>
                <v:oval id="_x0000_s1038" style="position:absolute;left:0;text-align:left;margin-left:382.95pt;margin-top:7.7pt;width:16.35pt;height:16.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r w:rsidR="00E15601">
              <w:rPr>
                <w:lang w:val="fr-FR"/>
              </w:rPr>
              <w:t>Le</w:t>
            </w:r>
            <w:r w:rsidR="00E15601" w:rsidRPr="00E15601">
              <w:rPr>
                <w:lang w:val="fr-FR"/>
              </w:rPr>
              <w:t xml:space="preserve"> </w:t>
            </w:r>
            <w:r w:rsidR="00E15601" w:rsidRPr="00FA336F">
              <w:rPr>
                <w:b/>
                <w:lang w:val="fr-FR"/>
              </w:rPr>
              <w:t>dispositif de suivi évaluation du PNIA</w:t>
            </w:r>
            <w:r w:rsidR="00E15601" w:rsidRPr="00E15601">
              <w:rPr>
                <w:lang w:val="fr-FR"/>
              </w:rPr>
              <w:t xml:space="preserve"> en cours d’élaboration </w:t>
            </w:r>
            <w:r w:rsidR="00E15601">
              <w:rPr>
                <w:lang w:val="fr-FR"/>
              </w:rPr>
              <w:t xml:space="preserve">n’est pas </w:t>
            </w:r>
            <w:r w:rsidR="003733E9">
              <w:rPr>
                <w:lang w:val="fr-FR"/>
              </w:rPr>
              <w:t xml:space="preserve">encore </w:t>
            </w:r>
            <w:r w:rsidR="00E15601">
              <w:rPr>
                <w:lang w:val="fr-FR"/>
              </w:rPr>
              <w:t>opérationnel.</w:t>
            </w:r>
            <w:r w:rsidR="003733E9">
              <w:rPr>
                <w:lang w:val="fr-FR"/>
              </w:rPr>
              <w:t xml:space="preserve"> Le Gouvernement a élaboré un manuel de procédure pour le  suivi évaluation, financé par le FIDA, pour lequel les partenaires aux développement ont peu été impliqué.</w:t>
            </w:r>
          </w:p>
          <w:p w:rsidR="00E15601" w:rsidRPr="00E15601" w:rsidRDefault="00E15601" w:rsidP="00E15601">
            <w:pPr>
              <w:spacing w:after="60"/>
              <w:jc w:val="both"/>
              <w:rPr>
                <w:rFonts w:cs="Arial"/>
                <w:lang w:val="fr-FR"/>
              </w:rPr>
            </w:pPr>
            <w:r w:rsidRPr="00E15601">
              <w:rPr>
                <w:rFonts w:cs="Arial"/>
                <w:lang w:val="fr-FR"/>
              </w:rPr>
              <w:t xml:space="preserve">Pour la gestion du PNIA, </w:t>
            </w:r>
            <w:r w:rsidRPr="00FA336F">
              <w:rPr>
                <w:rFonts w:cs="Arial"/>
                <w:b/>
                <w:lang w:val="fr-FR"/>
              </w:rPr>
              <w:t xml:space="preserve">un Comité National de Pilotage et un Secrétariat Technique </w:t>
            </w:r>
            <w:r w:rsidRPr="00E15601">
              <w:rPr>
                <w:rFonts w:cs="Arial"/>
                <w:lang w:val="fr-FR"/>
              </w:rPr>
              <w:t>ont été institués en avril 2013 par arrêté du Premier Ministre.</w:t>
            </w:r>
          </w:p>
          <w:p w:rsidR="00E15601" w:rsidRDefault="006279BE" w:rsidP="003733E9">
            <w:pPr>
              <w:spacing w:line="360" w:lineRule="auto"/>
              <w:jc w:val="both"/>
              <w:rPr>
                <w:rFonts w:cs="Arial"/>
                <w:color w:val="000000"/>
                <w:lang w:val="fr-FR"/>
              </w:rPr>
            </w:pPr>
            <w:r w:rsidRPr="006279BE">
              <w:rPr>
                <w:noProof/>
                <w:lang w:val="fr-FR" w:eastAsia="fr-FR"/>
              </w:rPr>
              <w:pict>
                <v:oval id="_x0000_s1039" style="position:absolute;left:0;text-align:left;margin-left:378.6pt;margin-top:2.25pt;width:16.35pt;height:15.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E15601" w:rsidRPr="00E15601">
              <w:rPr>
                <w:rFonts w:cs="Arial"/>
                <w:color w:val="000000"/>
                <w:lang w:val="fr-FR"/>
              </w:rPr>
              <w:t xml:space="preserve">Le </w:t>
            </w:r>
            <w:r w:rsidR="00E15601" w:rsidRPr="00E15601">
              <w:rPr>
                <w:rFonts w:cs="Arial"/>
                <w:lang w:val="fr-FR"/>
              </w:rPr>
              <w:t>Comité National de Pilotage</w:t>
            </w:r>
            <w:r w:rsidR="00E15601" w:rsidRPr="00E15601">
              <w:rPr>
                <w:rFonts w:cs="Arial"/>
                <w:color w:val="000000"/>
                <w:lang w:val="fr-FR"/>
              </w:rPr>
              <w:t xml:space="preserve"> est l’organe de coordination du PNIA. Il comprend toutes les parties prenantes au développement du secteur agricole (ministères, secteur privé, Partenaires Techniques</w:t>
            </w:r>
            <w:r w:rsidR="008830D9">
              <w:rPr>
                <w:rFonts w:cs="Arial"/>
                <w:color w:val="000000"/>
                <w:lang w:val="fr-FR"/>
              </w:rPr>
              <w:t xml:space="preserve"> et Financiers, Société civile)</w:t>
            </w:r>
            <w:r w:rsidR="00FA336F">
              <w:rPr>
                <w:rFonts w:cs="Arial"/>
                <w:color w:val="000000"/>
                <w:lang w:val="fr-FR"/>
              </w:rPr>
              <w:t>.</w:t>
            </w:r>
            <w:r w:rsidR="003733E9">
              <w:rPr>
                <w:rFonts w:cs="Arial"/>
                <w:color w:val="000000"/>
                <w:lang w:val="fr-FR"/>
              </w:rPr>
              <w:t xml:space="preserve"> Des groupes de consultations entre les PTFS, le secteurs privés et la société civile et le Secrétariat techniques viennent juste d’être  mis en place.</w:t>
            </w:r>
          </w:p>
          <w:p w:rsidR="00FA336F" w:rsidRPr="00FA336F" w:rsidRDefault="006279BE" w:rsidP="00FA336F">
            <w:pPr>
              <w:spacing w:line="360" w:lineRule="auto"/>
              <w:jc w:val="both"/>
              <w:rPr>
                <w:rFonts w:cs="Arial"/>
                <w:color w:val="000000"/>
                <w:lang w:val="fr-FR"/>
              </w:rPr>
            </w:pPr>
            <w:r w:rsidRPr="006279BE">
              <w:rPr>
                <w:noProof/>
                <w:lang w:val="fr-FR" w:eastAsia="fr-FR"/>
              </w:rPr>
              <w:pict>
                <v:oval id="_x0000_s1040" style="position:absolute;left:0;text-align:left;margin-left:382.95pt;margin-top:4.45pt;width:16.35pt;height:15.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r w:rsidR="00FA336F" w:rsidRPr="00FA336F">
              <w:rPr>
                <w:rFonts w:cs="Arial"/>
                <w:lang w:val="fr-FR"/>
              </w:rPr>
              <w:t xml:space="preserve">Toutefois, </w:t>
            </w:r>
            <w:r w:rsidR="00FA336F" w:rsidRPr="00FA336F">
              <w:rPr>
                <w:rFonts w:cs="Arial"/>
                <w:b/>
                <w:lang w:val="fr-FR"/>
              </w:rPr>
              <w:t>la mobilisation des ressources financières au niveau de l’Etat</w:t>
            </w:r>
            <w:r w:rsidR="00FA336F">
              <w:rPr>
                <w:rFonts w:cs="Arial"/>
                <w:lang w:val="fr-FR"/>
              </w:rPr>
              <w:t xml:space="preserve"> reste faible de même que l’</w:t>
            </w:r>
            <w:r w:rsidR="00FA336F" w:rsidRPr="00FA336F">
              <w:rPr>
                <w:rFonts w:cs="Arial"/>
                <w:lang w:val="fr-FR"/>
              </w:rPr>
              <w:t xml:space="preserve">implication du Ministère de l’Economie et des Finances dans le processus </w:t>
            </w:r>
          </w:p>
          <w:p w:rsidR="00FA336F" w:rsidRPr="00E15601" w:rsidRDefault="00FA336F" w:rsidP="00FA336F">
            <w:pPr>
              <w:spacing w:line="360" w:lineRule="auto"/>
              <w:jc w:val="both"/>
              <w:rPr>
                <w:rFonts w:asciiTheme="minorHAnsi" w:hAnsiTheme="minorHAnsi"/>
                <w:lang w:val="fr-FR"/>
              </w:rPr>
            </w:pPr>
          </w:p>
        </w:tc>
        <w:tc>
          <w:tcPr>
            <w:tcW w:w="2070" w:type="dxa"/>
            <w:vMerge/>
          </w:tcPr>
          <w:p w:rsidR="00F35C28" w:rsidRPr="00300E4A" w:rsidRDefault="00F35C28" w:rsidP="00F35C28">
            <w:pPr>
              <w:spacing w:line="360" w:lineRule="auto"/>
              <w:rPr>
                <w:rFonts w:asciiTheme="minorHAnsi" w:hAnsiTheme="minorHAnsi"/>
                <w:lang w:val="fr-FR"/>
              </w:rPr>
            </w:pPr>
          </w:p>
        </w:tc>
      </w:tr>
      <w:tr w:rsidR="00F35C28" w:rsidRPr="003733E9" w:rsidTr="005E6AEB">
        <w:trPr>
          <w:trHeight w:val="944"/>
        </w:trPr>
        <w:tc>
          <w:tcPr>
            <w:tcW w:w="7578" w:type="dxa"/>
            <w:shd w:val="clear" w:color="auto" w:fill="D9D9D9" w:themeFill="background1" w:themeFillShade="D9"/>
          </w:tcPr>
          <w:p w:rsidR="00F35C28" w:rsidRPr="00300E4A" w:rsidRDefault="00DA7E8F" w:rsidP="005E6AEB">
            <w:pPr>
              <w:spacing w:line="360" w:lineRule="auto"/>
              <w:jc w:val="both"/>
              <w:rPr>
                <w:rFonts w:asciiTheme="minorHAnsi" w:hAnsiTheme="minorHAnsi"/>
                <w:b/>
                <w:lang w:val="fr-FR"/>
              </w:rPr>
            </w:pPr>
            <w:r w:rsidRPr="00300E4A">
              <w:rPr>
                <w:b/>
                <w:lang w:val="fr-FR"/>
              </w:rPr>
              <w:t>Rôles et responsabilités des donateurs au niveau international</w:t>
            </w:r>
            <w:r w:rsidR="00F35C28" w:rsidRPr="00300E4A">
              <w:rPr>
                <w:rFonts w:asciiTheme="minorHAnsi" w:hAnsiTheme="minorHAnsi"/>
                <w:b/>
                <w:lang w:val="fr-FR"/>
              </w:rPr>
              <w:t xml:space="preserve"> </w:t>
            </w:r>
          </w:p>
        </w:tc>
        <w:tc>
          <w:tcPr>
            <w:tcW w:w="2070" w:type="dxa"/>
            <w:vMerge w:val="restart"/>
            <w:shd w:val="clear" w:color="auto" w:fill="auto"/>
          </w:tcPr>
          <w:p w:rsidR="00F35C28" w:rsidRPr="00300E4A" w:rsidRDefault="00F35C28" w:rsidP="00F35C28">
            <w:pPr>
              <w:spacing w:line="360" w:lineRule="auto"/>
              <w:rPr>
                <w:rFonts w:asciiTheme="minorHAnsi" w:hAnsiTheme="minorHAnsi"/>
                <w:lang w:val="fr-FR"/>
              </w:rPr>
            </w:pPr>
          </w:p>
        </w:tc>
      </w:tr>
      <w:tr w:rsidR="00F35C28" w:rsidRPr="003733E9" w:rsidTr="005E6AEB">
        <w:trPr>
          <w:trHeight w:val="1942"/>
        </w:trPr>
        <w:tc>
          <w:tcPr>
            <w:tcW w:w="7578" w:type="dxa"/>
          </w:tcPr>
          <w:p w:rsidR="00F35C28" w:rsidRPr="00300E4A" w:rsidRDefault="00325C72" w:rsidP="005E6AEB">
            <w:pPr>
              <w:spacing w:line="360" w:lineRule="auto"/>
              <w:jc w:val="both"/>
              <w:rPr>
                <w:rFonts w:asciiTheme="minorHAnsi" w:hAnsiTheme="minorHAnsi"/>
                <w:lang w:val="fr-FR"/>
              </w:rPr>
            </w:pPr>
            <w:r w:rsidRPr="00300E4A">
              <w:rPr>
                <w:rFonts w:asciiTheme="minorHAnsi" w:hAnsiTheme="minorHAnsi"/>
                <w:u w:val="single"/>
                <w:lang w:val="fr-FR"/>
              </w:rPr>
              <w:lastRenderedPageBreak/>
              <w:t xml:space="preserve">Explicatif </w:t>
            </w:r>
            <w:r w:rsidR="00F35C28" w:rsidRPr="00300E4A">
              <w:rPr>
                <w:rFonts w:asciiTheme="minorHAnsi" w:hAnsiTheme="minorHAnsi"/>
                <w:lang w:val="fr-FR"/>
              </w:rPr>
              <w:t>:</w:t>
            </w:r>
          </w:p>
          <w:p w:rsidR="00F35C28" w:rsidRPr="00300E4A" w:rsidRDefault="00325C72" w:rsidP="005E6AEB">
            <w:pPr>
              <w:spacing w:line="360" w:lineRule="auto"/>
              <w:jc w:val="both"/>
              <w:rPr>
                <w:rFonts w:asciiTheme="minorHAnsi" w:hAnsiTheme="minorHAnsi"/>
                <w:lang w:val="fr-FR"/>
              </w:rPr>
            </w:pPr>
            <w:r w:rsidRPr="00300E4A">
              <w:rPr>
                <w:lang w:val="fr-FR"/>
              </w:rPr>
              <w:t>Les bailleurs de fonds basés au siège travailler</w:t>
            </w:r>
            <w:r w:rsidR="003D6685">
              <w:rPr>
                <w:lang w:val="fr-FR"/>
              </w:rPr>
              <w:t>ont</w:t>
            </w:r>
            <w:r w:rsidRPr="00300E4A">
              <w:rPr>
                <w:lang w:val="fr-FR"/>
              </w:rPr>
              <w:t xml:space="preserve"> avec les </w:t>
            </w:r>
            <w:r w:rsidR="003D6685">
              <w:rPr>
                <w:lang w:val="fr-FR"/>
              </w:rPr>
              <w:t>bailleurs de fonds</w:t>
            </w:r>
            <w:r w:rsidR="003D6685" w:rsidRPr="00300E4A">
              <w:rPr>
                <w:lang w:val="fr-FR"/>
              </w:rPr>
              <w:t xml:space="preserve"> </w:t>
            </w:r>
            <w:r w:rsidRPr="00300E4A">
              <w:rPr>
                <w:lang w:val="fr-FR"/>
              </w:rPr>
              <w:t xml:space="preserve">au niveau des pays </w:t>
            </w:r>
            <w:r w:rsidR="003D6685">
              <w:rPr>
                <w:lang w:val="fr-FR"/>
              </w:rPr>
              <w:t>afin d’</w:t>
            </w:r>
            <w:r w:rsidR="003D6685" w:rsidRPr="00300E4A">
              <w:rPr>
                <w:lang w:val="fr-FR"/>
              </w:rPr>
              <w:t xml:space="preserve"> </w:t>
            </w:r>
            <w:r w:rsidRPr="00300E4A">
              <w:rPr>
                <w:lang w:val="fr-FR"/>
              </w:rPr>
              <w:t xml:space="preserve">appuyer le processus du PDDAA au niveau </w:t>
            </w:r>
            <w:r w:rsidR="005E6AEB">
              <w:rPr>
                <w:lang w:val="fr-FR"/>
              </w:rPr>
              <w:t>national</w:t>
            </w:r>
            <w:r w:rsidRPr="00300E4A">
              <w:rPr>
                <w:lang w:val="fr-FR"/>
              </w:rPr>
              <w:t xml:space="preserve">. Ils coordonneront leurs appuis avec les plans </w:t>
            </w:r>
            <w:r w:rsidR="003D6685">
              <w:rPr>
                <w:lang w:val="fr-FR"/>
              </w:rPr>
              <w:t>A</w:t>
            </w:r>
            <w:r w:rsidRPr="00300E4A">
              <w:rPr>
                <w:lang w:val="fr-FR"/>
              </w:rPr>
              <w:t xml:space="preserve">fricains de développement agricole à travers des actions qui </w:t>
            </w:r>
            <w:r w:rsidR="00E54134" w:rsidRPr="00300E4A">
              <w:rPr>
                <w:lang w:val="fr-FR"/>
              </w:rPr>
              <w:t xml:space="preserve">visent à </w:t>
            </w:r>
            <w:r w:rsidRPr="00300E4A">
              <w:rPr>
                <w:lang w:val="fr-FR"/>
              </w:rPr>
              <w:t>améliore</w:t>
            </w:r>
            <w:r w:rsidR="00E54134" w:rsidRPr="00300E4A">
              <w:rPr>
                <w:lang w:val="fr-FR"/>
              </w:rPr>
              <w:t xml:space="preserve">r </w:t>
            </w:r>
            <w:r w:rsidRPr="00300E4A">
              <w:rPr>
                <w:lang w:val="fr-FR"/>
              </w:rPr>
              <w:t>le mécanisme informel de coordination actuel (</w:t>
            </w:r>
            <w:r w:rsidR="00E54134" w:rsidRPr="00300E4A">
              <w:rPr>
                <w:lang w:val="fr-FR"/>
              </w:rPr>
              <w:t>Groupe</w:t>
            </w:r>
            <w:r w:rsidRPr="00300E4A">
              <w:rPr>
                <w:lang w:val="fr-FR"/>
              </w:rPr>
              <w:t xml:space="preserve"> des </w:t>
            </w:r>
            <w:r w:rsidR="003D6685">
              <w:rPr>
                <w:lang w:val="fr-FR"/>
              </w:rPr>
              <w:t>P</w:t>
            </w:r>
            <w:r w:rsidRPr="00300E4A">
              <w:rPr>
                <w:lang w:val="fr-FR"/>
              </w:rPr>
              <w:t xml:space="preserve">artenaires </w:t>
            </w:r>
            <w:r w:rsidR="003D6685">
              <w:rPr>
                <w:lang w:val="fr-FR"/>
              </w:rPr>
              <w:t xml:space="preserve">au </w:t>
            </w:r>
            <w:r w:rsidR="004D3E07">
              <w:rPr>
                <w:lang w:val="fr-FR"/>
              </w:rPr>
              <w:t>Développement</w:t>
            </w:r>
            <w:ins w:id="0" w:author="Maurice Lorka" w:date="2014-01-15T16:38:00Z">
              <w:r w:rsidR="003D6685">
                <w:rPr>
                  <w:lang w:val="fr-FR"/>
                </w:rPr>
                <w:t xml:space="preserve"> </w:t>
              </w:r>
            </w:ins>
            <w:r w:rsidR="00E54134" w:rsidRPr="00300E4A">
              <w:rPr>
                <w:lang w:val="fr-FR"/>
              </w:rPr>
              <w:t>du</w:t>
            </w:r>
            <w:r w:rsidRPr="00300E4A">
              <w:rPr>
                <w:lang w:val="fr-FR"/>
              </w:rPr>
              <w:t xml:space="preserve"> PDDAA </w:t>
            </w:r>
            <w:r w:rsidR="00E54134" w:rsidRPr="00300E4A">
              <w:rPr>
                <w:lang w:val="fr-FR"/>
              </w:rPr>
              <w:t xml:space="preserve">appartenant à la </w:t>
            </w:r>
            <w:r w:rsidR="003D6685">
              <w:rPr>
                <w:lang w:val="fr-FR"/>
              </w:rPr>
              <w:t>P</w:t>
            </w:r>
            <w:r w:rsidR="00E54134" w:rsidRPr="00300E4A">
              <w:rPr>
                <w:lang w:val="fr-FR"/>
              </w:rPr>
              <w:t xml:space="preserve">lateforme </w:t>
            </w:r>
            <w:r w:rsidR="003D6685">
              <w:rPr>
                <w:lang w:val="fr-FR"/>
              </w:rPr>
              <w:t>Mondiale</w:t>
            </w:r>
            <w:r w:rsidR="003D6685" w:rsidRPr="00300E4A">
              <w:rPr>
                <w:lang w:val="fr-FR"/>
              </w:rPr>
              <w:t xml:space="preserve"> </w:t>
            </w:r>
            <w:r w:rsidR="00E54134" w:rsidRPr="00300E4A">
              <w:rPr>
                <w:lang w:val="fr-FR"/>
              </w:rPr>
              <w:t xml:space="preserve">des </w:t>
            </w:r>
            <w:r w:rsidR="003D6685">
              <w:rPr>
                <w:lang w:val="fr-FR"/>
              </w:rPr>
              <w:t>D</w:t>
            </w:r>
            <w:r w:rsidR="00E54134" w:rsidRPr="00300E4A">
              <w:rPr>
                <w:lang w:val="fr-FR"/>
              </w:rPr>
              <w:t xml:space="preserve">onateurs pour le </w:t>
            </w:r>
            <w:r w:rsidR="003D6685">
              <w:rPr>
                <w:lang w:val="fr-FR"/>
              </w:rPr>
              <w:t>D</w:t>
            </w:r>
            <w:r w:rsidR="00E54134" w:rsidRPr="00300E4A">
              <w:rPr>
                <w:lang w:val="fr-FR"/>
              </w:rPr>
              <w:t xml:space="preserve">éveloppement </w:t>
            </w:r>
            <w:r w:rsidR="003D6685">
              <w:rPr>
                <w:lang w:val="fr-FR"/>
              </w:rPr>
              <w:t>A</w:t>
            </w:r>
            <w:r w:rsidR="00E54134" w:rsidRPr="00300E4A">
              <w:rPr>
                <w:lang w:val="fr-FR"/>
              </w:rPr>
              <w:t xml:space="preserve">gricole) ; </w:t>
            </w:r>
            <w:r w:rsidRPr="00300E4A">
              <w:rPr>
                <w:lang w:val="fr-FR"/>
              </w:rPr>
              <w:t>assurer une communication régulière entre le siège et les bureaux de pays concernant le PDDAA et d'autres initiatives mondiales pour l'agricult</w:t>
            </w:r>
            <w:r w:rsidR="005E6AEB">
              <w:rPr>
                <w:lang w:val="fr-FR"/>
              </w:rPr>
              <w:t xml:space="preserve">ure et la sécurité alimentaire pertinentes </w:t>
            </w:r>
            <w:r w:rsidR="00E54134" w:rsidRPr="00300E4A">
              <w:rPr>
                <w:lang w:val="fr-FR"/>
              </w:rPr>
              <w:t>pour le PDDAA</w:t>
            </w:r>
            <w:r w:rsidR="005E6AEB">
              <w:rPr>
                <w:lang w:val="fr-FR"/>
              </w:rPr>
              <w:t> ;</w:t>
            </w:r>
            <w:r w:rsidRPr="00300E4A">
              <w:rPr>
                <w:lang w:val="fr-FR"/>
              </w:rPr>
              <w:t xml:space="preserve"> </w:t>
            </w:r>
            <w:r w:rsidR="00E54134" w:rsidRPr="00300E4A">
              <w:rPr>
                <w:lang w:val="fr-FR"/>
              </w:rPr>
              <w:t>appuyer</w:t>
            </w:r>
            <w:r w:rsidRPr="00300E4A">
              <w:rPr>
                <w:lang w:val="fr-FR"/>
              </w:rPr>
              <w:t xml:space="preserve"> et encourager le personnel des bureaux </w:t>
            </w:r>
            <w:r w:rsidR="00E54134" w:rsidRPr="00300E4A">
              <w:rPr>
                <w:lang w:val="fr-FR"/>
              </w:rPr>
              <w:t>nationaux</w:t>
            </w:r>
            <w:r w:rsidRPr="00300E4A">
              <w:rPr>
                <w:lang w:val="fr-FR"/>
              </w:rPr>
              <w:t xml:space="preserve"> </w:t>
            </w:r>
            <w:r w:rsidR="00E54134" w:rsidRPr="00300E4A">
              <w:rPr>
                <w:lang w:val="fr-FR"/>
              </w:rPr>
              <w:t>à</w:t>
            </w:r>
            <w:r w:rsidRPr="00300E4A">
              <w:rPr>
                <w:lang w:val="fr-FR"/>
              </w:rPr>
              <w:t xml:space="preserve"> travailler de manière proactive avec les gouvernements nat</w:t>
            </w:r>
            <w:r w:rsidR="005E6AEB">
              <w:rPr>
                <w:lang w:val="fr-FR"/>
              </w:rPr>
              <w:t xml:space="preserve">ionaux et les </w:t>
            </w:r>
            <w:r w:rsidRPr="00300E4A">
              <w:rPr>
                <w:lang w:val="fr-FR"/>
              </w:rPr>
              <w:t xml:space="preserve">autres parties prenantes </w:t>
            </w:r>
            <w:r w:rsidR="005E6AEB">
              <w:rPr>
                <w:lang w:val="fr-FR"/>
              </w:rPr>
              <w:t>du</w:t>
            </w:r>
            <w:r w:rsidRPr="00300E4A">
              <w:rPr>
                <w:lang w:val="fr-FR"/>
              </w:rPr>
              <w:t xml:space="preserve"> processus du PDDAA ; renforcer les capacités des bureaux </w:t>
            </w:r>
            <w:r w:rsidR="00E54134" w:rsidRPr="00300E4A">
              <w:rPr>
                <w:lang w:val="fr-FR"/>
              </w:rPr>
              <w:t>nationaux à</w:t>
            </w:r>
            <w:r w:rsidRPr="00300E4A">
              <w:rPr>
                <w:lang w:val="fr-FR"/>
              </w:rPr>
              <w:t xml:space="preserve"> s'engager avec le PDDAA (par ex</w:t>
            </w:r>
            <w:r w:rsidR="005E6AEB">
              <w:rPr>
                <w:lang w:val="fr-FR"/>
              </w:rPr>
              <w:t>emple :</w:t>
            </w:r>
            <w:r w:rsidR="00E54134" w:rsidRPr="00300E4A">
              <w:rPr>
                <w:lang w:val="fr-FR"/>
              </w:rPr>
              <w:t xml:space="preserve"> fournir des informations</w:t>
            </w:r>
            <w:r w:rsidRPr="00300E4A">
              <w:rPr>
                <w:lang w:val="fr-FR"/>
              </w:rPr>
              <w:t xml:space="preserve">, des études de cas pratiques, les contacts, </w:t>
            </w:r>
            <w:r w:rsidR="005E6AEB" w:rsidRPr="00300E4A">
              <w:rPr>
                <w:lang w:val="fr-FR"/>
              </w:rPr>
              <w:t>les ressources en personnel</w:t>
            </w:r>
            <w:r w:rsidR="005E6AEB">
              <w:rPr>
                <w:lang w:val="fr-FR"/>
              </w:rPr>
              <w:t xml:space="preserve"> et  leur</w:t>
            </w:r>
            <w:r w:rsidRPr="00300E4A">
              <w:rPr>
                <w:lang w:val="fr-FR"/>
              </w:rPr>
              <w:t xml:space="preserve"> formation</w:t>
            </w:r>
            <w:r w:rsidR="00E54134" w:rsidRPr="00300E4A">
              <w:rPr>
                <w:lang w:val="fr-FR"/>
              </w:rPr>
              <w:t xml:space="preserve"> si possible</w:t>
            </w:r>
            <w:r w:rsidRPr="00300E4A">
              <w:rPr>
                <w:lang w:val="fr-FR"/>
              </w:rPr>
              <w:t xml:space="preserve">) ; promouvoir </w:t>
            </w:r>
            <w:r w:rsidR="003D5733" w:rsidRPr="00300E4A">
              <w:rPr>
                <w:lang w:val="fr-FR"/>
              </w:rPr>
              <w:t>l</w:t>
            </w:r>
            <w:r w:rsidRPr="00300E4A">
              <w:rPr>
                <w:lang w:val="fr-FR"/>
              </w:rPr>
              <w:t xml:space="preserve">e travail </w:t>
            </w:r>
            <w:r w:rsidR="003D5733" w:rsidRPr="00300E4A">
              <w:rPr>
                <w:lang w:val="fr-FR"/>
              </w:rPr>
              <w:t xml:space="preserve">intersectoriel </w:t>
            </w:r>
            <w:r w:rsidRPr="00300E4A">
              <w:rPr>
                <w:lang w:val="fr-FR"/>
              </w:rPr>
              <w:t>aux niveaux régional et du siège pour assurer la cohérence des politiques</w:t>
            </w:r>
            <w:r w:rsidR="005E6AEB">
              <w:rPr>
                <w:lang w:val="fr-FR"/>
              </w:rPr>
              <w:t xml:space="preserve"> </w:t>
            </w:r>
            <w:r w:rsidRPr="00300E4A">
              <w:rPr>
                <w:lang w:val="fr-FR"/>
              </w:rPr>
              <w:t xml:space="preserve">par exemple </w:t>
            </w:r>
            <w:r w:rsidR="005E6AEB">
              <w:rPr>
                <w:lang w:val="fr-FR"/>
              </w:rPr>
              <w:t>sur</w:t>
            </w:r>
            <w:r w:rsidRPr="00300E4A">
              <w:rPr>
                <w:lang w:val="fr-FR"/>
              </w:rPr>
              <w:t xml:space="preserve"> la nutrition, la sécurité alimentaire, le développemen</w:t>
            </w:r>
            <w:r w:rsidR="003D5733" w:rsidRPr="00300E4A">
              <w:rPr>
                <w:lang w:val="fr-FR"/>
              </w:rPr>
              <w:t>t du secteur privé, le commerce</w:t>
            </w:r>
            <w:r w:rsidRPr="00300E4A">
              <w:rPr>
                <w:lang w:val="fr-FR"/>
              </w:rPr>
              <w:t>, et les programmes d'infrastructure</w:t>
            </w:r>
            <w:r w:rsidR="003D5733" w:rsidRPr="00300E4A">
              <w:rPr>
                <w:lang w:val="fr-FR"/>
              </w:rPr>
              <w:t xml:space="preserve"> </w:t>
            </w:r>
            <w:r w:rsidRPr="00300E4A">
              <w:rPr>
                <w:lang w:val="fr-FR"/>
              </w:rPr>
              <w:t xml:space="preserve">; plaider pour un soutien financier accru </w:t>
            </w:r>
            <w:r w:rsidR="005E6AEB">
              <w:rPr>
                <w:lang w:val="fr-FR"/>
              </w:rPr>
              <w:t>aux</w:t>
            </w:r>
            <w:r w:rsidRPr="00300E4A">
              <w:rPr>
                <w:lang w:val="fr-FR"/>
              </w:rPr>
              <w:t xml:space="preserve"> pays </w:t>
            </w:r>
            <w:r w:rsidR="003D5733" w:rsidRPr="00300E4A">
              <w:rPr>
                <w:lang w:val="fr-FR"/>
              </w:rPr>
              <w:t>ayant adopté le PDDAA avec l</w:t>
            </w:r>
            <w:r w:rsidRPr="00300E4A">
              <w:rPr>
                <w:lang w:val="fr-FR"/>
              </w:rPr>
              <w:t>es plans d'investissement correspondants</w:t>
            </w:r>
            <w:r w:rsidR="003D5733" w:rsidRPr="00300E4A">
              <w:rPr>
                <w:lang w:val="fr-FR"/>
              </w:rPr>
              <w:t>,</w:t>
            </w:r>
            <w:r w:rsidRPr="00300E4A">
              <w:rPr>
                <w:lang w:val="fr-FR"/>
              </w:rPr>
              <w:t xml:space="preserve"> et</w:t>
            </w:r>
            <w:r w:rsidR="003D5733" w:rsidRPr="00300E4A">
              <w:rPr>
                <w:lang w:val="fr-FR"/>
              </w:rPr>
              <w:t>,</w:t>
            </w:r>
            <w:r w:rsidRPr="00300E4A">
              <w:rPr>
                <w:lang w:val="fr-FR"/>
              </w:rPr>
              <w:t xml:space="preserve"> </w:t>
            </w:r>
            <w:r w:rsidR="003D5733" w:rsidRPr="00300E4A">
              <w:rPr>
                <w:lang w:val="fr-FR"/>
              </w:rPr>
              <w:t>soutenir le</w:t>
            </w:r>
            <w:r w:rsidRPr="00300E4A">
              <w:rPr>
                <w:lang w:val="fr-FR"/>
              </w:rPr>
              <w:t xml:space="preserve">s bailleurs de fonds </w:t>
            </w:r>
            <w:r w:rsidR="005E6AEB">
              <w:rPr>
                <w:lang w:val="fr-FR"/>
              </w:rPr>
              <w:t xml:space="preserve">au niveau </w:t>
            </w:r>
            <w:r w:rsidR="003D6685">
              <w:rPr>
                <w:lang w:val="fr-FR"/>
              </w:rPr>
              <w:t xml:space="preserve">pays </w:t>
            </w:r>
            <w:r w:rsidRPr="00300E4A">
              <w:rPr>
                <w:lang w:val="fr-FR"/>
              </w:rPr>
              <w:t>dans leur engagement avec le PDDAA au cours de</w:t>
            </w:r>
            <w:r w:rsidR="003D5733" w:rsidRPr="00300E4A">
              <w:rPr>
                <w:lang w:val="fr-FR"/>
              </w:rPr>
              <w:t xml:space="preserve">s premiers stades de son opérationnalisation </w:t>
            </w:r>
            <w:r w:rsidRPr="00300E4A">
              <w:rPr>
                <w:lang w:val="fr-FR"/>
              </w:rPr>
              <w:t>; travailler avec les donateurs au niveau des pays afin de s'assurer que les instruments de l'aide internationale destinés à financer des programmes d'investissement du PDDAA sont transparents, utile</w:t>
            </w:r>
            <w:r w:rsidR="005E6AEB">
              <w:rPr>
                <w:lang w:val="fr-FR"/>
              </w:rPr>
              <w:t>s,</w:t>
            </w:r>
            <w:r w:rsidRPr="00300E4A">
              <w:rPr>
                <w:lang w:val="fr-FR"/>
              </w:rPr>
              <w:t xml:space="preserve"> et</w:t>
            </w:r>
            <w:r w:rsidR="005E6AEB">
              <w:rPr>
                <w:lang w:val="fr-FR"/>
              </w:rPr>
              <w:t>,</w:t>
            </w:r>
            <w:r w:rsidRPr="00300E4A">
              <w:rPr>
                <w:lang w:val="fr-FR"/>
              </w:rPr>
              <w:t xml:space="preserve"> renforcer la gouvernance </w:t>
            </w:r>
            <w:r w:rsidR="005E6AEB">
              <w:rPr>
                <w:lang w:val="fr-FR"/>
              </w:rPr>
              <w:t xml:space="preserve">du secteur agricole </w:t>
            </w:r>
            <w:r w:rsidR="003D5733" w:rsidRPr="00300E4A">
              <w:rPr>
                <w:lang w:val="fr-FR"/>
              </w:rPr>
              <w:t xml:space="preserve">et </w:t>
            </w:r>
            <w:r w:rsidRPr="00300E4A">
              <w:rPr>
                <w:lang w:val="fr-FR"/>
              </w:rPr>
              <w:t xml:space="preserve">de </w:t>
            </w:r>
            <w:r w:rsidR="005E6AEB">
              <w:rPr>
                <w:lang w:val="fr-FR"/>
              </w:rPr>
              <w:t xml:space="preserve">la </w:t>
            </w:r>
            <w:r w:rsidRPr="00300E4A">
              <w:rPr>
                <w:lang w:val="fr-FR"/>
              </w:rPr>
              <w:t>sécurité alimentaire</w:t>
            </w:r>
            <w:r w:rsidR="005E6AEB">
              <w:rPr>
                <w:lang w:val="fr-FR"/>
              </w:rPr>
              <w:t xml:space="preserve"> au plan national</w:t>
            </w:r>
            <w:r w:rsidRPr="00300E4A">
              <w:rPr>
                <w:lang w:val="fr-FR"/>
              </w:rPr>
              <w:t xml:space="preserve"> ; fournir un soutien financier</w:t>
            </w:r>
            <w:r w:rsidR="003D5733" w:rsidRPr="00300E4A">
              <w:rPr>
                <w:lang w:val="fr-FR"/>
              </w:rPr>
              <w:t xml:space="preserve"> et technique aux gouvernements</w:t>
            </w:r>
            <w:r w:rsidRPr="00300E4A">
              <w:rPr>
                <w:lang w:val="fr-FR"/>
              </w:rPr>
              <w:t xml:space="preserve">, </w:t>
            </w:r>
            <w:r w:rsidR="005E6AEB">
              <w:rPr>
                <w:lang w:val="fr-FR"/>
              </w:rPr>
              <w:t>à l’</w:t>
            </w:r>
            <w:r w:rsidR="003D5733" w:rsidRPr="00300E4A">
              <w:rPr>
                <w:lang w:val="fr-FR"/>
              </w:rPr>
              <w:t>AUC</w:t>
            </w:r>
            <w:r w:rsidRPr="00300E4A">
              <w:rPr>
                <w:lang w:val="fr-FR"/>
              </w:rPr>
              <w:t>/</w:t>
            </w:r>
            <w:r w:rsidR="003D5733" w:rsidRPr="00300E4A">
              <w:rPr>
                <w:lang w:val="fr-FR"/>
              </w:rPr>
              <w:t>NEPAD</w:t>
            </w:r>
            <w:r w:rsidRPr="00300E4A">
              <w:rPr>
                <w:lang w:val="fr-FR"/>
              </w:rPr>
              <w:t xml:space="preserve">, </w:t>
            </w:r>
            <w:r w:rsidR="005E6AEB">
              <w:rPr>
                <w:lang w:val="fr-FR"/>
              </w:rPr>
              <w:t xml:space="preserve">aux </w:t>
            </w:r>
            <w:r w:rsidRPr="00300E4A">
              <w:rPr>
                <w:lang w:val="fr-FR"/>
              </w:rPr>
              <w:t>institutions</w:t>
            </w:r>
            <w:r w:rsidR="003D5733" w:rsidRPr="00300E4A">
              <w:rPr>
                <w:lang w:val="fr-FR"/>
              </w:rPr>
              <w:t xml:space="preserve"> qui </w:t>
            </w:r>
            <w:r w:rsidR="005E6AEB">
              <w:rPr>
                <w:lang w:val="fr-FR"/>
              </w:rPr>
              <w:t>ont en charge</w:t>
            </w:r>
            <w:r w:rsidR="003D5733" w:rsidRPr="00300E4A">
              <w:rPr>
                <w:lang w:val="fr-FR"/>
              </w:rPr>
              <w:t xml:space="preserve"> les piliers, </w:t>
            </w:r>
            <w:r w:rsidRPr="00300E4A">
              <w:rPr>
                <w:lang w:val="fr-FR"/>
              </w:rPr>
              <w:t xml:space="preserve">et les CER </w:t>
            </w:r>
            <w:r w:rsidR="005E6AEB">
              <w:rPr>
                <w:lang w:val="fr-FR"/>
              </w:rPr>
              <w:t>dans la gestion du</w:t>
            </w:r>
            <w:r w:rsidRPr="00300E4A">
              <w:rPr>
                <w:lang w:val="fr-FR"/>
              </w:rPr>
              <w:t xml:space="preserve"> processus du PDDAA </w:t>
            </w:r>
            <w:r w:rsidR="005E6AEB">
              <w:rPr>
                <w:lang w:val="fr-FR"/>
              </w:rPr>
              <w:t xml:space="preserve">qui </w:t>
            </w:r>
            <w:r w:rsidRPr="00300E4A">
              <w:rPr>
                <w:lang w:val="fr-FR"/>
              </w:rPr>
              <w:t xml:space="preserve">principalement </w:t>
            </w:r>
            <w:r w:rsidR="005E6AEB">
              <w:rPr>
                <w:lang w:val="fr-FR"/>
              </w:rPr>
              <w:t xml:space="preserve">se fait </w:t>
            </w:r>
            <w:r w:rsidRPr="00300E4A">
              <w:rPr>
                <w:lang w:val="fr-FR"/>
              </w:rPr>
              <w:t xml:space="preserve">à travers le Fonds </w:t>
            </w:r>
            <w:r w:rsidR="003D6685">
              <w:rPr>
                <w:lang w:val="fr-FR"/>
              </w:rPr>
              <w:t>Fiduciaires</w:t>
            </w:r>
            <w:r w:rsidRPr="00300E4A">
              <w:rPr>
                <w:lang w:val="fr-FR"/>
              </w:rPr>
              <w:t xml:space="preserve"> </w:t>
            </w:r>
            <w:r w:rsidR="003D6685">
              <w:rPr>
                <w:lang w:val="fr-FR"/>
              </w:rPr>
              <w:t>M</w:t>
            </w:r>
            <w:r w:rsidRPr="00300E4A">
              <w:rPr>
                <w:lang w:val="fr-FR"/>
              </w:rPr>
              <w:t>ulti-</w:t>
            </w:r>
            <w:r w:rsidR="003D6685">
              <w:rPr>
                <w:lang w:val="fr-FR"/>
              </w:rPr>
              <w:t xml:space="preserve">Bailleurs </w:t>
            </w:r>
            <w:r w:rsidRPr="00300E4A">
              <w:rPr>
                <w:lang w:val="fr-FR"/>
              </w:rPr>
              <w:lastRenderedPageBreak/>
              <w:t xml:space="preserve">géré par </w:t>
            </w:r>
            <w:r w:rsidR="009841E4" w:rsidRPr="00300E4A">
              <w:rPr>
                <w:lang w:val="fr-FR"/>
              </w:rPr>
              <w:t>la Banque mondiale ;</w:t>
            </w:r>
            <w:r w:rsidRPr="00300E4A">
              <w:rPr>
                <w:lang w:val="fr-FR"/>
              </w:rPr>
              <w:t xml:space="preserve"> fournir un soutien financier aux programmes et projets </w:t>
            </w:r>
            <w:r w:rsidR="009841E4" w:rsidRPr="00300E4A">
              <w:rPr>
                <w:lang w:val="fr-FR"/>
              </w:rPr>
              <w:t xml:space="preserve">du PDDAA </w:t>
            </w:r>
            <w:r w:rsidRPr="00300E4A">
              <w:rPr>
                <w:lang w:val="fr-FR"/>
              </w:rPr>
              <w:t>à l'échelle continentale et régional</w:t>
            </w:r>
            <w:r w:rsidR="009841E4" w:rsidRPr="00300E4A">
              <w:rPr>
                <w:lang w:val="fr-FR"/>
              </w:rPr>
              <w:t>e</w:t>
            </w:r>
            <w:r w:rsidRPr="00300E4A">
              <w:rPr>
                <w:lang w:val="fr-FR"/>
              </w:rPr>
              <w:t xml:space="preserve"> ; soutenir le développement </w:t>
            </w:r>
            <w:r w:rsidR="009841E4" w:rsidRPr="00300E4A">
              <w:rPr>
                <w:lang w:val="fr-FR"/>
              </w:rPr>
              <w:t xml:space="preserve">des </w:t>
            </w:r>
            <w:r w:rsidR="003D6685">
              <w:rPr>
                <w:lang w:val="fr-FR"/>
              </w:rPr>
              <w:t>Pactes</w:t>
            </w:r>
            <w:r w:rsidR="003D6685" w:rsidRPr="00300E4A">
              <w:rPr>
                <w:lang w:val="fr-FR"/>
              </w:rPr>
              <w:t xml:space="preserve"> </w:t>
            </w:r>
            <w:r w:rsidR="009841E4" w:rsidRPr="00300E4A">
              <w:rPr>
                <w:lang w:val="fr-FR"/>
              </w:rPr>
              <w:t xml:space="preserve">régionaux du </w:t>
            </w:r>
            <w:r w:rsidRPr="00300E4A">
              <w:rPr>
                <w:lang w:val="fr-FR"/>
              </w:rPr>
              <w:t xml:space="preserve">CAADP et améliorer la coordination des </w:t>
            </w:r>
            <w:r w:rsidR="009841E4" w:rsidRPr="00300E4A">
              <w:rPr>
                <w:lang w:val="fr-FR"/>
              </w:rPr>
              <w:t>bailleurs de fonds autour de ceux-ci</w:t>
            </w:r>
            <w:r w:rsidRPr="00300E4A">
              <w:rPr>
                <w:lang w:val="fr-FR"/>
              </w:rPr>
              <w:t xml:space="preserve"> ; renforcer les liens avec les parties prenantes du PDDAA au niveau international (agences internationales, </w:t>
            </w:r>
            <w:r w:rsidR="009841E4" w:rsidRPr="00300E4A">
              <w:rPr>
                <w:lang w:val="fr-FR"/>
              </w:rPr>
              <w:t>fondations</w:t>
            </w:r>
            <w:r w:rsidRPr="00300E4A">
              <w:rPr>
                <w:lang w:val="fr-FR"/>
              </w:rPr>
              <w:t>, plates-formes d'organisation</w:t>
            </w:r>
            <w:r w:rsidR="009841E4" w:rsidRPr="00300E4A">
              <w:rPr>
                <w:lang w:val="fr-FR"/>
              </w:rPr>
              <w:t>s des agriculteurs</w:t>
            </w:r>
            <w:r w:rsidRPr="00300E4A">
              <w:rPr>
                <w:lang w:val="fr-FR"/>
              </w:rPr>
              <w:t>, acteurs du secteur privé, etc</w:t>
            </w:r>
            <w:r w:rsidR="009841E4" w:rsidRPr="00300E4A">
              <w:rPr>
                <w:lang w:val="fr-FR"/>
              </w:rPr>
              <w:t>.</w:t>
            </w:r>
            <w:r w:rsidRPr="00300E4A">
              <w:rPr>
                <w:lang w:val="fr-FR"/>
              </w:rPr>
              <w:t>)</w:t>
            </w:r>
            <w:r w:rsidR="009841E4" w:rsidRPr="00300E4A">
              <w:rPr>
                <w:lang w:val="fr-FR"/>
              </w:rPr>
              <w:t xml:space="preserve"> ; aider à rehausser l’image </w:t>
            </w:r>
            <w:r w:rsidRPr="00300E4A">
              <w:rPr>
                <w:lang w:val="fr-FR"/>
              </w:rPr>
              <w:t xml:space="preserve">du PDDAA </w:t>
            </w:r>
            <w:r w:rsidR="005E6AEB">
              <w:rPr>
                <w:lang w:val="fr-FR"/>
              </w:rPr>
              <w:t>au plan</w:t>
            </w:r>
            <w:r w:rsidRPr="00300E4A">
              <w:rPr>
                <w:lang w:val="fr-FR"/>
              </w:rPr>
              <w:t xml:space="preserve"> international et promouvoir le développement agricole comme un</w:t>
            </w:r>
            <w:r w:rsidR="009841E4" w:rsidRPr="00300E4A">
              <w:rPr>
                <w:lang w:val="fr-FR"/>
              </w:rPr>
              <w:t>e stratégie-</w:t>
            </w:r>
            <w:r w:rsidRPr="00300E4A">
              <w:rPr>
                <w:lang w:val="fr-FR"/>
              </w:rPr>
              <w:t xml:space="preserve">clé </w:t>
            </w:r>
            <w:r w:rsidR="005E6AEB">
              <w:rPr>
                <w:lang w:val="fr-FR"/>
              </w:rPr>
              <w:t>de réduction de</w:t>
            </w:r>
            <w:r w:rsidRPr="00300E4A">
              <w:rPr>
                <w:lang w:val="fr-FR"/>
              </w:rPr>
              <w:t xml:space="preserve"> la pauvreté et </w:t>
            </w:r>
            <w:r w:rsidR="005E6AEB">
              <w:rPr>
                <w:lang w:val="fr-FR"/>
              </w:rPr>
              <w:t xml:space="preserve">de </w:t>
            </w:r>
            <w:r w:rsidRPr="00300E4A">
              <w:rPr>
                <w:lang w:val="fr-FR"/>
              </w:rPr>
              <w:t>la faim et</w:t>
            </w:r>
            <w:r w:rsidR="005E6AEB">
              <w:rPr>
                <w:lang w:val="fr-FR"/>
              </w:rPr>
              <w:t>, d’amélioration de</w:t>
            </w:r>
            <w:r w:rsidRPr="00300E4A">
              <w:rPr>
                <w:lang w:val="fr-FR"/>
              </w:rPr>
              <w:t xml:space="preserve"> la nutrition ; améliorer la cohérence </w:t>
            </w:r>
            <w:r w:rsidR="003D6685">
              <w:rPr>
                <w:lang w:val="fr-FR"/>
              </w:rPr>
              <w:t xml:space="preserve">mondiale </w:t>
            </w:r>
            <w:r w:rsidR="005E6AEB">
              <w:rPr>
                <w:lang w:val="fr-FR"/>
              </w:rPr>
              <w:t>des</w:t>
            </w:r>
            <w:r w:rsidRPr="00300E4A">
              <w:rPr>
                <w:lang w:val="fr-FR"/>
              </w:rPr>
              <w:t xml:space="preserve"> politique</w:t>
            </w:r>
            <w:r w:rsidR="005E6AEB">
              <w:rPr>
                <w:lang w:val="fr-FR"/>
              </w:rPr>
              <w:t>s</w:t>
            </w:r>
            <w:r w:rsidRPr="00300E4A">
              <w:rPr>
                <w:lang w:val="fr-FR"/>
              </w:rPr>
              <w:t xml:space="preserve"> en faveur de l'agriculture afric</w:t>
            </w:r>
            <w:r w:rsidR="009841E4" w:rsidRPr="00300E4A">
              <w:rPr>
                <w:lang w:val="fr-FR"/>
              </w:rPr>
              <w:t>aine et la sécurité alimentaire ;</w:t>
            </w:r>
            <w:r w:rsidRPr="00300E4A">
              <w:rPr>
                <w:lang w:val="fr-FR"/>
              </w:rPr>
              <w:t xml:space="preserve"> développer et participer à un cadre de responsabilité mutuelle pour suivre </w:t>
            </w:r>
            <w:r w:rsidR="005E6AEB" w:rsidRPr="00300E4A">
              <w:rPr>
                <w:lang w:val="fr-FR"/>
              </w:rPr>
              <w:t>les performances de l'agriculture et de l’alimentation</w:t>
            </w:r>
            <w:r w:rsidR="005E6AEB">
              <w:rPr>
                <w:lang w:val="fr-FR"/>
              </w:rPr>
              <w:t>, et</w:t>
            </w:r>
            <w:r w:rsidR="005E6AEB" w:rsidRPr="00300E4A">
              <w:rPr>
                <w:lang w:val="fr-FR"/>
              </w:rPr>
              <w:t xml:space="preserve"> </w:t>
            </w:r>
            <w:r w:rsidRPr="00300E4A">
              <w:rPr>
                <w:lang w:val="fr-FR"/>
              </w:rPr>
              <w:t>les engagements</w:t>
            </w:r>
            <w:r w:rsidR="005E6AEB">
              <w:rPr>
                <w:lang w:val="fr-FR"/>
              </w:rPr>
              <w:t xml:space="preserve"> pris par l</w:t>
            </w:r>
            <w:r w:rsidRPr="00300E4A">
              <w:rPr>
                <w:lang w:val="fr-FR"/>
              </w:rPr>
              <w:t xml:space="preserve">es </w:t>
            </w:r>
            <w:r w:rsidR="005E6AEB">
              <w:rPr>
                <w:lang w:val="fr-FR"/>
              </w:rPr>
              <w:t>bailleurs de fonds</w:t>
            </w:r>
            <w:r w:rsidRPr="00300E4A">
              <w:rPr>
                <w:lang w:val="fr-FR"/>
              </w:rPr>
              <w:t xml:space="preserve"> </w:t>
            </w:r>
            <w:r w:rsidR="005E6AEB">
              <w:rPr>
                <w:lang w:val="fr-FR"/>
              </w:rPr>
              <w:t>au profit des</w:t>
            </w:r>
            <w:r w:rsidR="009841E4" w:rsidRPr="00300E4A">
              <w:rPr>
                <w:lang w:val="fr-FR"/>
              </w:rPr>
              <w:t xml:space="preserve"> plans régionaux et </w:t>
            </w:r>
            <w:r w:rsidR="005E6AEB">
              <w:rPr>
                <w:lang w:val="fr-FR"/>
              </w:rPr>
              <w:t>d</w:t>
            </w:r>
            <w:r w:rsidR="009841E4" w:rsidRPr="00300E4A">
              <w:rPr>
                <w:lang w:val="fr-FR"/>
              </w:rPr>
              <w:t xml:space="preserve">es </w:t>
            </w:r>
            <w:r w:rsidRPr="00300E4A">
              <w:rPr>
                <w:lang w:val="fr-FR"/>
              </w:rPr>
              <w:t>pays</w:t>
            </w:r>
            <w:r w:rsidR="005E6AEB">
              <w:rPr>
                <w:lang w:val="fr-FR"/>
              </w:rPr>
              <w:t xml:space="preserve"> ayant adopté le PDDAA.</w:t>
            </w:r>
          </w:p>
          <w:p w:rsidR="009841E4" w:rsidRPr="00300E4A" w:rsidRDefault="009841E4" w:rsidP="005E6AEB">
            <w:pPr>
              <w:spacing w:line="360" w:lineRule="auto"/>
              <w:jc w:val="both"/>
              <w:rPr>
                <w:lang w:val="fr-FR"/>
              </w:rPr>
            </w:pPr>
          </w:p>
          <w:p w:rsidR="00F35C28" w:rsidRPr="00300E4A" w:rsidRDefault="003D6685" w:rsidP="005E6AEB">
            <w:pPr>
              <w:spacing w:line="360" w:lineRule="auto"/>
              <w:jc w:val="both"/>
              <w:rPr>
                <w:rFonts w:asciiTheme="minorHAnsi" w:hAnsiTheme="minorHAnsi"/>
                <w:lang w:val="fr-FR"/>
              </w:rPr>
            </w:pPr>
            <w:r w:rsidRPr="00300E4A">
              <w:rPr>
                <w:lang w:val="fr-FR"/>
              </w:rPr>
              <w:t xml:space="preserve">En classant les progrès </w:t>
            </w:r>
            <w:r>
              <w:rPr>
                <w:lang w:val="fr-FR"/>
              </w:rPr>
              <w:t>réalisés par les bailleurs de fonds au niveau international</w:t>
            </w:r>
            <w:r w:rsidRPr="00300E4A">
              <w:rPr>
                <w:lang w:val="fr-FR"/>
              </w:rPr>
              <w:t xml:space="preserve">, veuillez </w:t>
            </w:r>
            <w:r>
              <w:rPr>
                <w:lang w:val="fr-FR"/>
              </w:rPr>
              <w:t xml:space="preserve">indiquer  ce qui a été fait, </w:t>
            </w:r>
            <w:r w:rsidRPr="00300E4A">
              <w:rPr>
                <w:lang w:val="fr-FR"/>
              </w:rPr>
              <w:t>les difficultés</w:t>
            </w:r>
            <w:r w:rsidR="003B39DD">
              <w:rPr>
                <w:lang w:val="fr-FR"/>
              </w:rPr>
              <w:t xml:space="preserve"> rencontré</w:t>
            </w:r>
            <w:r>
              <w:rPr>
                <w:lang w:val="fr-FR"/>
              </w:rPr>
              <w:t>s</w:t>
            </w:r>
            <w:r w:rsidRPr="00300E4A">
              <w:rPr>
                <w:lang w:val="fr-FR"/>
              </w:rPr>
              <w:t xml:space="preserve"> </w:t>
            </w:r>
            <w:r>
              <w:rPr>
                <w:lang w:val="fr-FR"/>
              </w:rPr>
              <w:t>ainsi que les</w:t>
            </w:r>
            <w:r w:rsidRPr="00300E4A">
              <w:rPr>
                <w:lang w:val="fr-FR"/>
              </w:rPr>
              <w:t xml:space="preserve"> succès </w:t>
            </w:r>
            <w:r>
              <w:rPr>
                <w:lang w:val="fr-FR"/>
              </w:rPr>
              <w:t>enr</w:t>
            </w:r>
            <w:bookmarkStart w:id="1" w:name="_GoBack"/>
            <w:bookmarkEnd w:id="1"/>
            <w:r>
              <w:rPr>
                <w:lang w:val="fr-FR"/>
              </w:rPr>
              <w:t>egistres.</w:t>
            </w:r>
          </w:p>
        </w:tc>
        <w:tc>
          <w:tcPr>
            <w:tcW w:w="2070" w:type="dxa"/>
            <w:vMerge/>
            <w:shd w:val="clear" w:color="auto" w:fill="auto"/>
          </w:tcPr>
          <w:p w:rsidR="00F35C28" w:rsidRPr="00300E4A" w:rsidRDefault="00F35C28" w:rsidP="00F35C28">
            <w:pPr>
              <w:spacing w:line="360" w:lineRule="auto"/>
              <w:rPr>
                <w:rFonts w:asciiTheme="minorHAnsi" w:hAnsiTheme="minorHAnsi"/>
                <w:lang w:val="fr-FR"/>
              </w:rPr>
            </w:pPr>
          </w:p>
        </w:tc>
      </w:tr>
      <w:tr w:rsidR="00F35C28" w:rsidRPr="003733E9" w:rsidTr="005E6AEB">
        <w:trPr>
          <w:trHeight w:val="1582"/>
        </w:trPr>
        <w:tc>
          <w:tcPr>
            <w:tcW w:w="7578" w:type="dxa"/>
          </w:tcPr>
          <w:p w:rsidR="00F35C28" w:rsidRPr="00300E4A" w:rsidRDefault="00300E4A" w:rsidP="005E6AEB">
            <w:pPr>
              <w:spacing w:line="360" w:lineRule="auto"/>
              <w:jc w:val="both"/>
              <w:rPr>
                <w:rFonts w:asciiTheme="minorHAnsi" w:hAnsiTheme="minorHAnsi"/>
                <w:lang w:val="fr-FR"/>
              </w:rPr>
            </w:pPr>
            <w:r w:rsidRPr="00300E4A">
              <w:rPr>
                <w:lang w:val="fr-FR"/>
              </w:rPr>
              <w:lastRenderedPageBreak/>
              <w:t xml:space="preserve">Observations et précisions de l'équipe de pays </w:t>
            </w:r>
            <w:r w:rsidRPr="00300E4A">
              <w:rPr>
                <w:rFonts w:asciiTheme="minorHAnsi" w:hAnsiTheme="minorHAnsi"/>
                <w:lang w:val="fr-FR"/>
              </w:rPr>
              <w:t>:</w:t>
            </w:r>
          </w:p>
          <w:p w:rsidR="00F35C28" w:rsidRPr="00300E4A" w:rsidRDefault="00F35C28" w:rsidP="005E6AEB">
            <w:pPr>
              <w:spacing w:line="360" w:lineRule="auto"/>
              <w:jc w:val="both"/>
              <w:rPr>
                <w:rFonts w:asciiTheme="minorHAnsi" w:hAnsiTheme="minorHAnsi"/>
                <w:lang w:val="fr-FR"/>
              </w:rPr>
            </w:pPr>
          </w:p>
        </w:tc>
        <w:tc>
          <w:tcPr>
            <w:tcW w:w="2070" w:type="dxa"/>
            <w:vMerge/>
            <w:shd w:val="clear" w:color="auto" w:fill="auto"/>
          </w:tcPr>
          <w:p w:rsidR="00F35C28" w:rsidRPr="00300E4A" w:rsidRDefault="00F35C28" w:rsidP="00F35C28">
            <w:pPr>
              <w:spacing w:line="360" w:lineRule="auto"/>
              <w:rPr>
                <w:rFonts w:asciiTheme="minorHAnsi" w:hAnsiTheme="minorHAnsi"/>
                <w:lang w:val="fr-FR"/>
              </w:rPr>
            </w:pPr>
          </w:p>
        </w:tc>
      </w:tr>
    </w:tbl>
    <w:p w:rsidR="00F35C28" w:rsidRPr="00300E4A" w:rsidRDefault="00F35C28" w:rsidP="00F35C28">
      <w:pPr>
        <w:spacing w:line="360" w:lineRule="auto"/>
        <w:rPr>
          <w:rFonts w:asciiTheme="minorHAnsi" w:hAnsiTheme="minorHAnsi"/>
          <w:lang w:val="fr-FR"/>
        </w:rPr>
      </w:pPr>
      <w:r w:rsidRPr="00300E4A">
        <w:rPr>
          <w:rFonts w:asciiTheme="minorHAnsi" w:hAnsiTheme="minorHAnsi"/>
          <w:lang w:val="fr-FR"/>
        </w:rPr>
        <w:t xml:space="preserve"> </w:t>
      </w:r>
    </w:p>
    <w:p w:rsidR="00FE456E" w:rsidRPr="00300E4A" w:rsidRDefault="00FE456E" w:rsidP="00F35C28">
      <w:pPr>
        <w:spacing w:line="360" w:lineRule="auto"/>
        <w:rPr>
          <w:rFonts w:asciiTheme="minorHAnsi" w:hAnsiTheme="minorHAnsi"/>
          <w:lang w:val="fr-FR"/>
        </w:rPr>
      </w:pPr>
    </w:p>
    <w:sectPr w:rsidR="00FE456E" w:rsidRPr="00300E4A" w:rsidSect="00417389">
      <w:headerReference w:type="default" r:id="rId6"/>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F25" w:rsidRDefault="00203F25" w:rsidP="005932B3">
      <w:r>
        <w:separator/>
      </w:r>
    </w:p>
  </w:endnote>
  <w:endnote w:type="continuationSeparator" w:id="0">
    <w:p w:rsidR="00203F25" w:rsidRDefault="00203F25" w:rsidP="005932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F25" w:rsidRDefault="00203F25" w:rsidP="005932B3">
      <w:r>
        <w:separator/>
      </w:r>
    </w:p>
  </w:footnote>
  <w:footnote w:type="continuationSeparator" w:id="0">
    <w:p w:rsidR="00203F25" w:rsidRDefault="00203F25" w:rsidP="005932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2A5" w:rsidRDefault="006279BE">
    <w:pPr>
      <w:pStyle w:val="En-tte"/>
    </w:pPr>
    <w:sdt>
      <w:sdtPr>
        <w:id w:val="1933852481"/>
        <w:docPartObj>
          <w:docPartGallery w:val="Watermarks"/>
          <w:docPartUnique/>
        </w:docPartObj>
      </w:sdtPr>
      <w:sdtContent>
        <w:r w:rsidRPr="006279BE">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6279BE">
      <w:rPr>
        <w:noProof/>
      </w:rPr>
      <w:pict>
        <v:group id="Group 3" o:spid="_x0000_s2050" style="position:absolute;margin-left:82.35pt;margin-top:-13.2pt;width:338.7pt;height:81.5pt;z-index:251661312;mso-position-horizontal-relative:text;mso-position-vertical-relative:text"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ANd9GcSQoCtgZjfcrfrRh--1UDLJvIoHA6hC-MsmnJRUDSaRoOZK1f4o-g"/>
            <v:path arrowok="t"/>
          </v:shape>
          <v:shape id="rg_hi" o:spid="_x0000_s2051"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ANd9GcSVh6V1_8YdZBmv3LdscwlGhSs8bZmZJ1Jq9QiMuoVCEBUIpSuq1g"/>
            <v:path arrowok="t"/>
          </v:shape>
        </v:group>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7A0DA1"/>
    <w:rsid w:val="000917B3"/>
    <w:rsid w:val="000A468C"/>
    <w:rsid w:val="000C075C"/>
    <w:rsid w:val="001113B5"/>
    <w:rsid w:val="00136380"/>
    <w:rsid w:val="00185EC1"/>
    <w:rsid w:val="00191CB6"/>
    <w:rsid w:val="001C773A"/>
    <w:rsid w:val="0020097E"/>
    <w:rsid w:val="00203F25"/>
    <w:rsid w:val="002B7771"/>
    <w:rsid w:val="00300E4A"/>
    <w:rsid w:val="0031679E"/>
    <w:rsid w:val="00325C72"/>
    <w:rsid w:val="0036436C"/>
    <w:rsid w:val="003733E9"/>
    <w:rsid w:val="00376DC5"/>
    <w:rsid w:val="003A21FE"/>
    <w:rsid w:val="003B39DD"/>
    <w:rsid w:val="003D5733"/>
    <w:rsid w:val="003D6685"/>
    <w:rsid w:val="004074C5"/>
    <w:rsid w:val="00452AA2"/>
    <w:rsid w:val="00470A85"/>
    <w:rsid w:val="004733FF"/>
    <w:rsid w:val="00483788"/>
    <w:rsid w:val="00483FB7"/>
    <w:rsid w:val="004D3E07"/>
    <w:rsid w:val="00536FF3"/>
    <w:rsid w:val="005932B3"/>
    <w:rsid w:val="005C3686"/>
    <w:rsid w:val="005E4777"/>
    <w:rsid w:val="005E6AEB"/>
    <w:rsid w:val="005F5450"/>
    <w:rsid w:val="006279BE"/>
    <w:rsid w:val="00677901"/>
    <w:rsid w:val="00682FA2"/>
    <w:rsid w:val="006D0754"/>
    <w:rsid w:val="006D7605"/>
    <w:rsid w:val="007238D5"/>
    <w:rsid w:val="00746FDC"/>
    <w:rsid w:val="00750A60"/>
    <w:rsid w:val="00765DBC"/>
    <w:rsid w:val="00766CCB"/>
    <w:rsid w:val="007A0DA1"/>
    <w:rsid w:val="0081794D"/>
    <w:rsid w:val="00823B06"/>
    <w:rsid w:val="008318A8"/>
    <w:rsid w:val="008824DF"/>
    <w:rsid w:val="008830D9"/>
    <w:rsid w:val="00952084"/>
    <w:rsid w:val="009841E4"/>
    <w:rsid w:val="0098569B"/>
    <w:rsid w:val="009A3703"/>
    <w:rsid w:val="00A34DC1"/>
    <w:rsid w:val="00A5646E"/>
    <w:rsid w:val="00A645B9"/>
    <w:rsid w:val="00AA67BD"/>
    <w:rsid w:val="00AB140B"/>
    <w:rsid w:val="00AB21D5"/>
    <w:rsid w:val="00B15D07"/>
    <w:rsid w:val="00B24DEC"/>
    <w:rsid w:val="00B6119E"/>
    <w:rsid w:val="00BF4123"/>
    <w:rsid w:val="00C72F8F"/>
    <w:rsid w:val="00D135E4"/>
    <w:rsid w:val="00D248AE"/>
    <w:rsid w:val="00D773EC"/>
    <w:rsid w:val="00DA7E8F"/>
    <w:rsid w:val="00DB33E9"/>
    <w:rsid w:val="00DB69B6"/>
    <w:rsid w:val="00E15601"/>
    <w:rsid w:val="00E54134"/>
    <w:rsid w:val="00E71640"/>
    <w:rsid w:val="00E74D7F"/>
    <w:rsid w:val="00F35C28"/>
    <w:rsid w:val="00FA336F"/>
    <w:rsid w:val="00FE456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Titre1">
    <w:name w:val="heading 1"/>
    <w:basedOn w:val="Normal"/>
    <w:next w:val="Normal"/>
    <w:link w:val="Titre1Car"/>
    <w:uiPriority w:val="9"/>
    <w:qFormat/>
    <w:rsid w:val="00F35C28"/>
    <w:pPr>
      <w:keepNext/>
      <w:outlineLvl w:val="0"/>
    </w:pPr>
    <w:rPr>
      <w:b/>
    </w:rPr>
  </w:style>
  <w:style w:type="paragraph" w:styleId="Titre2">
    <w:name w:val="heading 2"/>
    <w:basedOn w:val="Normal"/>
    <w:next w:val="Normal"/>
    <w:link w:val="Titre2Car"/>
    <w:uiPriority w:val="9"/>
    <w:unhideWhenUsed/>
    <w:qFormat/>
    <w:rsid w:val="00F35C28"/>
    <w:pPr>
      <w:keepNext/>
      <w:jc w:val="center"/>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A0DA1"/>
    <w:pPr>
      <w:tabs>
        <w:tab w:val="center" w:pos="4680"/>
        <w:tab w:val="right" w:pos="9360"/>
      </w:tabs>
    </w:pPr>
  </w:style>
  <w:style w:type="character" w:customStyle="1" w:styleId="En-tteCar">
    <w:name w:val="En-tête Car"/>
    <w:basedOn w:val="Policepardfaut"/>
    <w:link w:val="En-tte"/>
    <w:uiPriority w:val="99"/>
    <w:rsid w:val="007A0DA1"/>
    <w:rPr>
      <w:rFonts w:ascii="Calibri" w:eastAsia="Times New Roman" w:hAnsi="Calibri" w:cs="Times New Roman"/>
      <w:lang w:val="en-US"/>
    </w:rPr>
  </w:style>
  <w:style w:type="paragraph" w:styleId="Pieddepage">
    <w:name w:val="footer"/>
    <w:basedOn w:val="Normal"/>
    <w:link w:val="PieddepageCar"/>
    <w:uiPriority w:val="99"/>
    <w:unhideWhenUsed/>
    <w:rsid w:val="007A0DA1"/>
    <w:pPr>
      <w:tabs>
        <w:tab w:val="center" w:pos="4680"/>
        <w:tab w:val="right" w:pos="9360"/>
      </w:tabs>
    </w:pPr>
  </w:style>
  <w:style w:type="character" w:customStyle="1" w:styleId="PieddepageCar">
    <w:name w:val="Pied de page Car"/>
    <w:basedOn w:val="Policepardfaut"/>
    <w:link w:val="Pieddepage"/>
    <w:uiPriority w:val="99"/>
    <w:rsid w:val="007A0DA1"/>
    <w:rPr>
      <w:rFonts w:ascii="Calibri" w:eastAsia="Times New Roman" w:hAnsi="Calibri" w:cs="Times New Roman"/>
      <w:lang w:val="en-US"/>
    </w:rPr>
  </w:style>
  <w:style w:type="character" w:customStyle="1" w:styleId="Titre1Car">
    <w:name w:val="Titre 1 Car"/>
    <w:basedOn w:val="Policepardfaut"/>
    <w:link w:val="Titre1"/>
    <w:uiPriority w:val="9"/>
    <w:rsid w:val="00F35C28"/>
    <w:rPr>
      <w:rFonts w:ascii="Calibri" w:eastAsia="Times New Roman" w:hAnsi="Calibri" w:cs="Times New Roman"/>
      <w:b/>
      <w:lang w:val="en-US"/>
    </w:rPr>
  </w:style>
  <w:style w:type="character" w:customStyle="1" w:styleId="Titre2Car">
    <w:name w:val="Titre 2 Car"/>
    <w:basedOn w:val="Policepardfaut"/>
    <w:link w:val="Titre2"/>
    <w:uiPriority w:val="9"/>
    <w:rsid w:val="00F35C28"/>
    <w:rPr>
      <w:rFonts w:ascii="Calibri" w:eastAsia="Times New Roman" w:hAnsi="Calibri" w:cs="Times New Roman"/>
      <w:b/>
      <w:lang w:val="en-US"/>
    </w:rPr>
  </w:style>
  <w:style w:type="table" w:styleId="Grilledutableau">
    <w:name w:val="Table Grid"/>
    <w:basedOn w:val="Tableau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35C28"/>
    <w:pPr>
      <w:ind w:left="720"/>
      <w:contextualSpacing/>
    </w:pPr>
  </w:style>
  <w:style w:type="paragraph" w:styleId="Titre">
    <w:name w:val="Title"/>
    <w:basedOn w:val="Normal"/>
    <w:next w:val="Normal"/>
    <w:link w:val="TitreCar"/>
    <w:uiPriority w:val="10"/>
    <w:qFormat/>
    <w:rsid w:val="00F35C28"/>
    <w:pPr>
      <w:jc w:val="center"/>
    </w:pPr>
    <w:rPr>
      <w:b/>
    </w:rPr>
  </w:style>
  <w:style w:type="character" w:customStyle="1" w:styleId="TitreCar">
    <w:name w:val="Titre Car"/>
    <w:basedOn w:val="Policepardfaut"/>
    <w:link w:val="Titre"/>
    <w:uiPriority w:val="10"/>
    <w:rsid w:val="00F35C28"/>
    <w:rPr>
      <w:rFonts w:ascii="Calibri" w:eastAsia="Times New Roman" w:hAnsi="Calibri" w:cs="Times New Roman"/>
      <w:b/>
      <w:lang w:val="en-US"/>
    </w:rPr>
  </w:style>
  <w:style w:type="paragraph" w:styleId="Retraitcorpsdetexte">
    <w:name w:val="Body Text Indent"/>
    <w:basedOn w:val="Normal"/>
    <w:link w:val="RetraitcorpsdetexteCar"/>
    <w:uiPriority w:val="99"/>
    <w:unhideWhenUsed/>
    <w:rsid w:val="00F35C28"/>
    <w:pPr>
      <w:ind w:left="720"/>
    </w:pPr>
  </w:style>
  <w:style w:type="character" w:customStyle="1" w:styleId="RetraitcorpsdetexteCar">
    <w:name w:val="Retrait corps de texte Car"/>
    <w:basedOn w:val="Policepardfaut"/>
    <w:link w:val="Retraitcorpsdetexte"/>
    <w:uiPriority w:val="99"/>
    <w:rsid w:val="00F35C28"/>
    <w:rPr>
      <w:rFonts w:ascii="Calibri" w:eastAsia="Times New Roman" w:hAnsi="Calibri" w:cs="Times New Roman"/>
      <w:lang w:val="en-US"/>
    </w:rPr>
  </w:style>
  <w:style w:type="paragraph" w:styleId="Textedebulles">
    <w:name w:val="Balloon Text"/>
    <w:basedOn w:val="Normal"/>
    <w:link w:val="TextedebullesCar"/>
    <w:uiPriority w:val="99"/>
    <w:semiHidden/>
    <w:unhideWhenUsed/>
    <w:rsid w:val="002B7771"/>
    <w:rPr>
      <w:rFonts w:ascii="Tahoma" w:hAnsi="Tahoma" w:cs="Tahoma"/>
      <w:sz w:val="16"/>
      <w:szCs w:val="16"/>
    </w:rPr>
  </w:style>
  <w:style w:type="character" w:customStyle="1" w:styleId="TextedebullesCar">
    <w:name w:val="Texte de bulles Car"/>
    <w:basedOn w:val="Policepardfaut"/>
    <w:link w:val="Textedebulles"/>
    <w:uiPriority w:val="99"/>
    <w:semiHidden/>
    <w:rsid w:val="002B777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Heading1">
    <w:name w:val="heading 1"/>
    <w:basedOn w:val="Normal"/>
    <w:next w:val="Normal"/>
    <w:link w:val="Heading1Char"/>
    <w:uiPriority w:val="9"/>
    <w:qFormat/>
    <w:rsid w:val="00F35C28"/>
    <w:pPr>
      <w:keepNext/>
      <w:outlineLvl w:val="0"/>
    </w:pPr>
    <w:rPr>
      <w:b/>
    </w:rPr>
  </w:style>
  <w:style w:type="paragraph" w:styleId="Heading2">
    <w:name w:val="heading 2"/>
    <w:basedOn w:val="Normal"/>
    <w:next w:val="Normal"/>
    <w:link w:val="Heading2Char"/>
    <w:uiPriority w:val="9"/>
    <w:unhideWhenUsed/>
    <w:qFormat/>
    <w:rsid w:val="00F35C28"/>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DA1"/>
    <w:pPr>
      <w:tabs>
        <w:tab w:val="center" w:pos="4680"/>
        <w:tab w:val="right" w:pos="9360"/>
      </w:tabs>
    </w:pPr>
  </w:style>
  <w:style w:type="character" w:customStyle="1" w:styleId="HeaderChar">
    <w:name w:val="Header Char"/>
    <w:basedOn w:val="DefaultParagraphFont"/>
    <w:link w:val="Header"/>
    <w:uiPriority w:val="99"/>
    <w:rsid w:val="007A0DA1"/>
    <w:rPr>
      <w:rFonts w:ascii="Calibri" w:eastAsia="Times New Roman" w:hAnsi="Calibri" w:cs="Times New Roman"/>
      <w:lang w:val="en-US"/>
    </w:rPr>
  </w:style>
  <w:style w:type="paragraph" w:styleId="Footer">
    <w:name w:val="footer"/>
    <w:basedOn w:val="Normal"/>
    <w:link w:val="FooterChar"/>
    <w:uiPriority w:val="99"/>
    <w:unhideWhenUsed/>
    <w:rsid w:val="007A0DA1"/>
    <w:pPr>
      <w:tabs>
        <w:tab w:val="center" w:pos="4680"/>
        <w:tab w:val="right" w:pos="9360"/>
      </w:tabs>
    </w:pPr>
  </w:style>
  <w:style w:type="character" w:customStyle="1" w:styleId="FooterChar">
    <w:name w:val="Footer Char"/>
    <w:basedOn w:val="DefaultParagraphFont"/>
    <w:link w:val="Footer"/>
    <w:uiPriority w:val="99"/>
    <w:rsid w:val="007A0DA1"/>
    <w:rPr>
      <w:rFonts w:ascii="Calibri" w:eastAsia="Times New Roman" w:hAnsi="Calibri" w:cs="Times New Roman"/>
      <w:lang w:val="en-US"/>
    </w:rPr>
  </w:style>
  <w:style w:type="character" w:customStyle="1" w:styleId="Heading1Char">
    <w:name w:val="Heading 1 Char"/>
    <w:basedOn w:val="DefaultParagraphFont"/>
    <w:link w:val="Heading1"/>
    <w:uiPriority w:val="9"/>
    <w:rsid w:val="00F35C28"/>
    <w:rPr>
      <w:rFonts w:ascii="Calibri" w:eastAsia="Times New Roman" w:hAnsi="Calibri" w:cs="Times New Roman"/>
      <w:b/>
      <w:lang w:val="en-US"/>
    </w:rPr>
  </w:style>
  <w:style w:type="character" w:customStyle="1" w:styleId="Heading2Char">
    <w:name w:val="Heading 2 Char"/>
    <w:basedOn w:val="DefaultParagraphFont"/>
    <w:link w:val="Heading2"/>
    <w:uiPriority w:val="9"/>
    <w:rsid w:val="00F35C28"/>
    <w:rPr>
      <w:rFonts w:ascii="Calibri" w:eastAsia="Times New Roman" w:hAnsi="Calibri" w:cs="Times New Roman"/>
      <w:b/>
      <w:lang w:val="en-US"/>
    </w:rPr>
  </w:style>
  <w:style w:type="table" w:styleId="TableGrid">
    <w:name w:val="Table Grid"/>
    <w:basedOn w:val="Table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5C28"/>
    <w:pPr>
      <w:ind w:left="720"/>
      <w:contextualSpacing/>
    </w:pPr>
  </w:style>
  <w:style w:type="paragraph" w:styleId="Title">
    <w:name w:val="Title"/>
    <w:basedOn w:val="Normal"/>
    <w:next w:val="Normal"/>
    <w:link w:val="TitleChar"/>
    <w:uiPriority w:val="10"/>
    <w:qFormat/>
    <w:rsid w:val="00F35C28"/>
    <w:pPr>
      <w:jc w:val="center"/>
    </w:pPr>
    <w:rPr>
      <w:b/>
    </w:rPr>
  </w:style>
  <w:style w:type="character" w:customStyle="1" w:styleId="TitleChar">
    <w:name w:val="Title Char"/>
    <w:basedOn w:val="DefaultParagraphFont"/>
    <w:link w:val="Title"/>
    <w:uiPriority w:val="10"/>
    <w:rsid w:val="00F35C28"/>
    <w:rPr>
      <w:rFonts w:ascii="Calibri" w:eastAsia="Times New Roman" w:hAnsi="Calibri" w:cs="Times New Roman"/>
      <w:b/>
      <w:lang w:val="en-US"/>
    </w:rPr>
  </w:style>
  <w:style w:type="paragraph" w:styleId="BodyTextIndent">
    <w:name w:val="Body Text Indent"/>
    <w:basedOn w:val="Normal"/>
    <w:link w:val="BodyTextIndentChar"/>
    <w:uiPriority w:val="99"/>
    <w:unhideWhenUsed/>
    <w:rsid w:val="00F35C28"/>
    <w:pPr>
      <w:ind w:left="720"/>
    </w:pPr>
  </w:style>
  <w:style w:type="character" w:customStyle="1" w:styleId="BodyTextIndentChar">
    <w:name w:val="Body Text Indent Char"/>
    <w:basedOn w:val="DefaultParagraphFont"/>
    <w:link w:val="BodyTextIndent"/>
    <w:uiPriority w:val="99"/>
    <w:rsid w:val="00F35C28"/>
    <w:rPr>
      <w:rFonts w:ascii="Calibri" w:eastAsia="Times New Roman" w:hAnsi="Calibri" w:cs="Times New Roman"/>
      <w:lang w:val="en-US"/>
    </w:rPr>
  </w:style>
  <w:style w:type="paragraph" w:styleId="BalloonText">
    <w:name w:val="Balloon Text"/>
    <w:basedOn w:val="Normal"/>
    <w:link w:val="BalloonTextChar"/>
    <w:uiPriority w:val="99"/>
    <w:semiHidden/>
    <w:unhideWhenUsed/>
    <w:rsid w:val="002B7771"/>
    <w:rPr>
      <w:rFonts w:ascii="Tahoma" w:hAnsi="Tahoma" w:cs="Tahoma"/>
      <w:sz w:val="16"/>
      <w:szCs w:val="16"/>
    </w:rPr>
  </w:style>
  <w:style w:type="character" w:customStyle="1" w:styleId="BalloonTextChar">
    <w:name w:val="Balloon Text Char"/>
    <w:basedOn w:val="DefaultParagraphFont"/>
    <w:link w:val="BalloonText"/>
    <w:uiPriority w:val="99"/>
    <w:semiHidden/>
    <w:rsid w:val="002B777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814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2449</Words>
  <Characters>13475</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FAO of the UN</Company>
  <LinksUpToDate>false</LinksUpToDate>
  <CharactersWithSpaces>15893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AUBIN FAFEH</dc:creator>
  <cp:lastModifiedBy>Utilisateur</cp:lastModifiedBy>
  <cp:revision>2</cp:revision>
  <dcterms:created xsi:type="dcterms:W3CDTF">2014-01-31T13:33:00Z</dcterms:created>
  <dcterms:modified xsi:type="dcterms:W3CDTF">2014-01-31T13:33:00Z</dcterms:modified>
</cp:coreProperties>
</file>